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people.xml" ContentType="application/vnd.openxmlformats-officedocument.wordprocessingml.people+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E7BB7" w14:textId="77777777" w:rsidR="0015143D" w:rsidRDefault="0015143D" w:rsidP="0015143D">
      <w:pPr>
        <w:pStyle w:val="Lgende"/>
      </w:pPr>
      <w:bookmarkStart w:id="0" w:name="_GoBack"/>
      <w:bookmarkEnd w:id="0"/>
    </w:p>
    <w:tbl>
      <w:tblPr>
        <w:tblW w:w="9758" w:type="dxa"/>
        <w:jc w:val="center"/>
        <w:tblLayout w:type="fixed"/>
        <w:tblCellMar>
          <w:left w:w="70" w:type="dxa"/>
          <w:right w:w="70" w:type="dxa"/>
        </w:tblCellMar>
        <w:tblLook w:val="0000" w:firstRow="0" w:lastRow="0" w:firstColumn="0" w:lastColumn="0" w:noHBand="0" w:noVBand="0"/>
      </w:tblPr>
      <w:tblGrid>
        <w:gridCol w:w="9758"/>
      </w:tblGrid>
      <w:tr w:rsidR="0015143D" w14:paraId="09D4DED5" w14:textId="77777777" w:rsidTr="00D60B07">
        <w:trPr>
          <w:cantSplit/>
          <w:trHeight w:val="960"/>
          <w:jc w:val="center"/>
        </w:trPr>
        <w:tc>
          <w:tcPr>
            <w:tcW w:w="9758" w:type="dxa"/>
            <w:tcBorders>
              <w:top w:val="double" w:sz="6" w:space="0" w:color="auto"/>
              <w:left w:val="double" w:sz="6" w:space="0" w:color="auto"/>
              <w:bottom w:val="double" w:sz="6" w:space="0" w:color="auto"/>
              <w:right w:val="double" w:sz="6" w:space="0" w:color="auto"/>
            </w:tcBorders>
          </w:tcPr>
          <w:p w14:paraId="7FCCED73" w14:textId="77777777" w:rsidR="0015143D" w:rsidRDefault="0015143D" w:rsidP="009F2F47"/>
          <w:tbl>
            <w:tblPr>
              <w:tblpPr w:leftFromText="141" w:rightFromText="141" w:horzAnchor="margin" w:tblpY="-540"/>
              <w:tblOverlap w:val="never"/>
              <w:tblW w:w="10101" w:type="dxa"/>
              <w:tblLayout w:type="fixed"/>
              <w:tblCellMar>
                <w:left w:w="70" w:type="dxa"/>
                <w:right w:w="70" w:type="dxa"/>
              </w:tblCellMar>
              <w:tblLook w:val="0000" w:firstRow="0" w:lastRow="0" w:firstColumn="0" w:lastColumn="0" w:noHBand="0" w:noVBand="0"/>
            </w:tblPr>
            <w:tblGrid>
              <w:gridCol w:w="10101"/>
            </w:tblGrid>
            <w:tr w:rsidR="0015143D" w:rsidRPr="008B11F9" w14:paraId="39D10AC9" w14:textId="77777777" w:rsidTr="00D60B07">
              <w:trPr>
                <w:cantSplit/>
                <w:trHeight w:val="960"/>
              </w:trPr>
              <w:tc>
                <w:tcPr>
                  <w:tcW w:w="10101" w:type="dxa"/>
                  <w:shd w:val="clear" w:color="auto" w:fill="auto"/>
                </w:tcPr>
                <w:p w14:paraId="252210DC" w14:textId="1CCC521A" w:rsidR="0015143D" w:rsidRDefault="0015143D" w:rsidP="009F2F47">
                  <w:pPr>
                    <w:jc w:val="center"/>
                    <w:rPr>
                      <w:b/>
                      <w:sz w:val="36"/>
                      <w:szCs w:val="36"/>
                    </w:rPr>
                  </w:pPr>
                  <w:r>
                    <w:rPr>
                      <w:b/>
                      <w:sz w:val="36"/>
                      <w:szCs w:val="36"/>
                    </w:rPr>
                    <w:t>ACCORD-CADRE</w:t>
                  </w:r>
                </w:p>
                <w:p w14:paraId="65767068" w14:textId="27B00D6E" w:rsidR="00D60B07" w:rsidRDefault="00D60B07" w:rsidP="009F2F47">
                  <w:pPr>
                    <w:jc w:val="center"/>
                    <w:rPr>
                      <w:b/>
                      <w:sz w:val="36"/>
                      <w:szCs w:val="36"/>
                    </w:rPr>
                  </w:pPr>
                </w:p>
                <w:p w14:paraId="72D2EB0D" w14:textId="1BD717F6" w:rsidR="00D60B07" w:rsidRPr="00D60B07" w:rsidRDefault="00D60B07" w:rsidP="00D60B07">
                  <w:pPr>
                    <w:jc w:val="center"/>
                    <w:rPr>
                      <w:b/>
                      <w:sz w:val="36"/>
                      <w:szCs w:val="36"/>
                    </w:rPr>
                  </w:pPr>
                  <w:r w:rsidRPr="00D60B07">
                    <w:rPr>
                      <w:b/>
                      <w:sz w:val="36"/>
                      <w:szCs w:val="36"/>
                    </w:rPr>
                    <w:t>EXIGENCES DE REALISATION</w:t>
                  </w:r>
                </w:p>
                <w:p w14:paraId="370E3640" w14:textId="3E71C948" w:rsidR="00EE0819" w:rsidRPr="00230053" w:rsidRDefault="00D60B07" w:rsidP="00D60B07">
                  <w:pPr>
                    <w:jc w:val="center"/>
                    <w:rPr>
                      <w:b/>
                      <w:sz w:val="36"/>
                      <w:szCs w:val="36"/>
                    </w:rPr>
                  </w:pPr>
                  <w:r w:rsidRPr="00D60B07">
                    <w:rPr>
                      <w:b/>
                      <w:sz w:val="36"/>
                      <w:szCs w:val="36"/>
                    </w:rPr>
                    <w:t>UTILISATION USINE LOGICIELLE</w:t>
                  </w:r>
                </w:p>
                <w:p w14:paraId="660DC87B" w14:textId="71112227" w:rsidR="0015143D" w:rsidRPr="008B11F9" w:rsidRDefault="0015143D" w:rsidP="00C44FD3">
                  <w:pPr>
                    <w:spacing w:before="120" w:after="120"/>
                    <w:jc w:val="center"/>
                    <w:rPr>
                      <w:b/>
                    </w:rPr>
                  </w:pPr>
                </w:p>
              </w:tc>
            </w:tr>
          </w:tbl>
          <w:p w14:paraId="239798FD" w14:textId="77777777" w:rsidR="0015143D" w:rsidRDefault="0015143D" w:rsidP="009F2F47"/>
        </w:tc>
      </w:tr>
    </w:tbl>
    <w:p w14:paraId="437EC454" w14:textId="77777777" w:rsidR="001D0C11" w:rsidRDefault="001D0C11">
      <w:pPr>
        <w:spacing w:before="0"/>
        <w:rPr>
          <w:sz w:val="16"/>
        </w:rPr>
      </w:pPr>
    </w:p>
    <w:tbl>
      <w:tblPr>
        <w:tblW w:w="0" w:type="auto"/>
        <w:tblInd w:w="276" w:type="dxa"/>
        <w:tblLayout w:type="fixed"/>
        <w:tblCellMar>
          <w:left w:w="0" w:type="dxa"/>
          <w:right w:w="0" w:type="dxa"/>
        </w:tblCellMar>
        <w:tblLook w:val="0000" w:firstRow="0" w:lastRow="0" w:firstColumn="0" w:lastColumn="0" w:noHBand="0" w:noVBand="0"/>
      </w:tblPr>
      <w:tblGrid>
        <w:gridCol w:w="5402"/>
        <w:gridCol w:w="1701"/>
        <w:gridCol w:w="2536"/>
      </w:tblGrid>
      <w:tr w:rsidR="001D0C11" w14:paraId="29D4A40B" w14:textId="77777777" w:rsidTr="00D60B07">
        <w:trPr>
          <w:cantSplit/>
          <w:trHeight w:hRule="exact" w:val="1686"/>
        </w:trPr>
        <w:tc>
          <w:tcPr>
            <w:tcW w:w="5402" w:type="dxa"/>
            <w:tcBorders>
              <w:top w:val="single" w:sz="6" w:space="0" w:color="auto"/>
              <w:left w:val="single" w:sz="6" w:space="0" w:color="auto"/>
              <w:bottom w:val="single" w:sz="6" w:space="0" w:color="auto"/>
            </w:tcBorders>
          </w:tcPr>
          <w:p w14:paraId="713E9DAF" w14:textId="77777777" w:rsidR="001D0C11" w:rsidRDefault="001D0C11">
            <w:pPr>
              <w:pStyle w:val="LiminaireCgras"/>
            </w:pPr>
            <w:bookmarkStart w:id="1" w:name="LangueAuteur1"/>
            <w:r>
              <w:t>Rédigé par</w:t>
            </w:r>
            <w:bookmarkEnd w:id="1"/>
            <w:r>
              <w:t> :</w:t>
            </w:r>
          </w:p>
          <w:p w14:paraId="034E6FD3" w14:textId="77777777" w:rsidR="007026B2" w:rsidRPr="00D60B07" w:rsidRDefault="005D2384" w:rsidP="00290BF5">
            <w:pPr>
              <w:pStyle w:val="LiminaireCcourant"/>
              <w:tabs>
                <w:tab w:val="clear" w:pos="2835"/>
                <w:tab w:val="left" w:pos="3119"/>
              </w:tabs>
            </w:pPr>
            <w:r w:rsidRPr="00D60B07">
              <w:t xml:space="preserve">MARTIN </w:t>
            </w:r>
            <w:r w:rsidR="00290BF5" w:rsidRPr="00D60B07">
              <w:t>Louis</w:t>
            </w:r>
            <w:r w:rsidR="007C13D7" w:rsidRPr="00D60B07">
              <w:t xml:space="preserve">               </w:t>
            </w:r>
            <w:r w:rsidR="007026B2" w:rsidRPr="00D60B07">
              <w:t xml:space="preserve">  </w:t>
            </w:r>
            <w:r w:rsidRPr="00D60B07">
              <w:t xml:space="preserve">              </w:t>
            </w:r>
            <w:r w:rsidR="007026B2" w:rsidRPr="00D60B07">
              <w:t>DNO/DA/AQ</w:t>
            </w:r>
          </w:p>
          <w:p w14:paraId="0A34343E" w14:textId="6DA23815" w:rsidR="005D2384" w:rsidRPr="005D2384" w:rsidRDefault="005D2384" w:rsidP="005D2384">
            <w:pPr>
              <w:pStyle w:val="LiminaireCcourant"/>
              <w:tabs>
                <w:tab w:val="clear" w:pos="2835"/>
                <w:tab w:val="left" w:pos="3119"/>
              </w:tabs>
              <w:ind w:left="0"/>
              <w:rPr>
                <w:color w:val="000080"/>
              </w:rPr>
            </w:pPr>
          </w:p>
        </w:tc>
        <w:tc>
          <w:tcPr>
            <w:tcW w:w="1701" w:type="dxa"/>
            <w:tcBorders>
              <w:top w:val="single" w:sz="6" w:space="0" w:color="auto"/>
              <w:right w:val="single" w:sz="6" w:space="0" w:color="auto"/>
            </w:tcBorders>
          </w:tcPr>
          <w:p w14:paraId="0FC4F722" w14:textId="77777777" w:rsidR="001D0C11" w:rsidRDefault="001D0C11">
            <w:pPr>
              <w:pStyle w:val="LiminaireCcourant"/>
            </w:pPr>
            <w:r>
              <w:t xml:space="preserve">le : </w:t>
            </w:r>
          </w:p>
        </w:tc>
        <w:tc>
          <w:tcPr>
            <w:tcW w:w="2536" w:type="dxa"/>
            <w:tcBorders>
              <w:top w:val="single" w:sz="6" w:space="0" w:color="auto"/>
              <w:left w:val="single" w:sz="6" w:space="0" w:color="auto"/>
              <w:bottom w:val="single" w:sz="6" w:space="0" w:color="auto"/>
              <w:right w:val="single" w:sz="6" w:space="0" w:color="auto"/>
            </w:tcBorders>
          </w:tcPr>
          <w:p w14:paraId="12498734" w14:textId="77777777" w:rsidR="001D0C11" w:rsidRDefault="001D0C11">
            <w:pPr>
              <w:pStyle w:val="LiminaireCcourant"/>
            </w:pPr>
          </w:p>
        </w:tc>
      </w:tr>
      <w:tr w:rsidR="001D0C11" w14:paraId="5FE20969" w14:textId="77777777" w:rsidTr="00D60B07">
        <w:trPr>
          <w:cantSplit/>
          <w:trHeight w:hRule="exact" w:val="1696"/>
        </w:trPr>
        <w:tc>
          <w:tcPr>
            <w:tcW w:w="5402" w:type="dxa"/>
            <w:tcBorders>
              <w:top w:val="single" w:sz="6" w:space="0" w:color="auto"/>
              <w:left w:val="single" w:sz="6" w:space="0" w:color="auto"/>
              <w:bottom w:val="single" w:sz="6" w:space="0" w:color="auto"/>
            </w:tcBorders>
          </w:tcPr>
          <w:p w14:paraId="5DA5FEC7" w14:textId="3ADE1715" w:rsidR="001D0C11" w:rsidRDefault="001D0C11">
            <w:pPr>
              <w:pStyle w:val="LiminaireCgras"/>
            </w:pPr>
            <w:bookmarkStart w:id="2" w:name="LangueValideur1"/>
            <w:r>
              <w:t>Validé par</w:t>
            </w:r>
            <w:bookmarkEnd w:id="2"/>
            <w:r>
              <w:t> :</w:t>
            </w:r>
          </w:p>
          <w:p w14:paraId="693EE29E" w14:textId="0F95AB82" w:rsidR="001D0C11" w:rsidRPr="007026B2" w:rsidRDefault="007C13D7">
            <w:pPr>
              <w:pStyle w:val="LiminaireCcourant"/>
              <w:tabs>
                <w:tab w:val="clear" w:pos="2835"/>
                <w:tab w:val="left" w:pos="3119"/>
              </w:tabs>
              <w:rPr>
                <w:color w:val="000080"/>
                <w:lang w:val="it-IT"/>
              </w:rPr>
            </w:pPr>
            <w:bookmarkStart w:id="3" w:name="gdocVALIDEURS"/>
            <w:r w:rsidRPr="00D60B07">
              <w:rPr>
                <w:lang w:val="it-IT"/>
              </w:rPr>
              <w:t>TEODOMANTE Sylvain</w:t>
            </w:r>
            <w:r w:rsidRPr="00D60B07">
              <w:rPr>
                <w:lang w:val="it-IT"/>
              </w:rPr>
              <w:tab/>
              <w:t>DNO/DA /AQ</w:t>
            </w:r>
            <w:bookmarkEnd w:id="3"/>
          </w:p>
        </w:tc>
        <w:tc>
          <w:tcPr>
            <w:tcW w:w="1701" w:type="dxa"/>
            <w:tcBorders>
              <w:top w:val="single" w:sz="6" w:space="0" w:color="auto"/>
              <w:right w:val="single" w:sz="6" w:space="0" w:color="auto"/>
            </w:tcBorders>
          </w:tcPr>
          <w:p w14:paraId="2C88C5CE" w14:textId="77777777" w:rsidR="001D0C11" w:rsidRDefault="001D0C11">
            <w:pPr>
              <w:pStyle w:val="LiminaireCcourant"/>
            </w:pPr>
            <w:r>
              <w:t xml:space="preserve">le : </w:t>
            </w:r>
          </w:p>
        </w:tc>
        <w:tc>
          <w:tcPr>
            <w:tcW w:w="2536" w:type="dxa"/>
            <w:tcBorders>
              <w:top w:val="single" w:sz="6" w:space="0" w:color="auto"/>
              <w:left w:val="single" w:sz="6" w:space="0" w:color="auto"/>
              <w:bottom w:val="single" w:sz="6" w:space="0" w:color="auto"/>
              <w:right w:val="single" w:sz="6" w:space="0" w:color="auto"/>
            </w:tcBorders>
          </w:tcPr>
          <w:p w14:paraId="161933B9" w14:textId="77777777" w:rsidR="001D0C11" w:rsidRDefault="001D0C11">
            <w:pPr>
              <w:pStyle w:val="LiminaireCcourant"/>
            </w:pPr>
          </w:p>
        </w:tc>
      </w:tr>
      <w:tr w:rsidR="001D0C11" w14:paraId="1D9B0155" w14:textId="77777777" w:rsidTr="00D60B07">
        <w:trPr>
          <w:cantSplit/>
          <w:trHeight w:hRule="exact" w:val="1700"/>
        </w:trPr>
        <w:tc>
          <w:tcPr>
            <w:tcW w:w="5402" w:type="dxa"/>
            <w:tcBorders>
              <w:top w:val="single" w:sz="6" w:space="0" w:color="auto"/>
              <w:left w:val="single" w:sz="6" w:space="0" w:color="auto"/>
              <w:bottom w:val="single" w:sz="6" w:space="0" w:color="auto"/>
            </w:tcBorders>
          </w:tcPr>
          <w:p w14:paraId="7D8FECBD" w14:textId="676A190C" w:rsidR="001D0C11" w:rsidRDefault="001D0C11">
            <w:pPr>
              <w:pStyle w:val="LiminaireCgras"/>
            </w:pPr>
            <w:bookmarkStart w:id="4" w:name="LangueApplication1"/>
            <w:r>
              <w:t>Pour application</w:t>
            </w:r>
            <w:bookmarkEnd w:id="4"/>
            <w:r>
              <w:t> :</w:t>
            </w:r>
          </w:p>
          <w:p w14:paraId="05A790E6" w14:textId="4F53B18A" w:rsidR="001D0C11" w:rsidRDefault="007026B2">
            <w:pPr>
              <w:pStyle w:val="LiminaireCcourant"/>
              <w:tabs>
                <w:tab w:val="clear" w:pos="2835"/>
                <w:tab w:val="left" w:pos="3119"/>
              </w:tabs>
              <w:rPr>
                <w:color w:val="000080"/>
              </w:rPr>
            </w:pPr>
            <w:r>
              <w:rPr>
                <w:color w:val="000080"/>
              </w:rPr>
              <w:t xml:space="preserve"> </w:t>
            </w:r>
          </w:p>
        </w:tc>
        <w:tc>
          <w:tcPr>
            <w:tcW w:w="1701" w:type="dxa"/>
            <w:tcBorders>
              <w:top w:val="single" w:sz="6" w:space="0" w:color="auto"/>
              <w:bottom w:val="single" w:sz="6" w:space="0" w:color="auto"/>
              <w:right w:val="single" w:sz="6" w:space="0" w:color="auto"/>
            </w:tcBorders>
          </w:tcPr>
          <w:p w14:paraId="086E8274" w14:textId="77777777" w:rsidR="001D0C11" w:rsidRDefault="001D0C11">
            <w:pPr>
              <w:pStyle w:val="LiminaireCcourant"/>
            </w:pPr>
            <w:r>
              <w:t>le :</w:t>
            </w:r>
          </w:p>
        </w:tc>
        <w:tc>
          <w:tcPr>
            <w:tcW w:w="2536" w:type="dxa"/>
            <w:tcBorders>
              <w:top w:val="single" w:sz="6" w:space="0" w:color="auto"/>
              <w:left w:val="single" w:sz="6" w:space="0" w:color="auto"/>
              <w:bottom w:val="single" w:sz="6" w:space="0" w:color="auto"/>
              <w:right w:val="single" w:sz="6" w:space="0" w:color="auto"/>
            </w:tcBorders>
          </w:tcPr>
          <w:p w14:paraId="128F46C7" w14:textId="77777777" w:rsidR="001D0C11" w:rsidRDefault="001D0C11">
            <w:pPr>
              <w:pStyle w:val="LiminaireCcourant"/>
            </w:pPr>
          </w:p>
        </w:tc>
      </w:tr>
    </w:tbl>
    <w:p w14:paraId="58519672" w14:textId="44BFDB2F" w:rsidR="00D60B07" w:rsidRDefault="00D60B07" w:rsidP="00AA1EAC">
      <w:bookmarkStart w:id="5" w:name="LangueIndex2"/>
    </w:p>
    <w:p w14:paraId="0F487ABC" w14:textId="4B82BDAB" w:rsidR="00D60B07" w:rsidRDefault="00D60B07" w:rsidP="00D60B07"/>
    <w:p w14:paraId="71B32F8C" w14:textId="2AF742CD" w:rsidR="00D60B07" w:rsidRDefault="00D60B07" w:rsidP="00D60B07"/>
    <w:p w14:paraId="6ACA7156" w14:textId="77777777" w:rsidR="00D60B07" w:rsidRPr="00D60B07" w:rsidRDefault="00D60B07" w:rsidP="00D60B07"/>
    <w:p w14:paraId="03433FC9" w14:textId="77777777" w:rsidR="00AA1EAC" w:rsidRDefault="00AA1EAC" w:rsidP="00AA1EAC"/>
    <w:p w14:paraId="7D008C3D" w14:textId="77777777" w:rsidR="00076A38" w:rsidRDefault="00076A38" w:rsidP="00076A38"/>
    <w:p w14:paraId="74F99B25" w14:textId="5D82C65B" w:rsidR="001D0C11" w:rsidRDefault="00D60B07">
      <w:pPr>
        <w:pStyle w:val="Titrecentr"/>
        <w:spacing w:before="600" w:after="240"/>
      </w:pPr>
      <w:r>
        <w:t>B</w:t>
      </w:r>
      <w:r w:rsidR="001D0C11">
        <w:t>ordereau d'indexation</w:t>
      </w:r>
      <w:bookmarkEnd w:id="5"/>
    </w:p>
    <w:p w14:paraId="2FACB7F1" w14:textId="77777777" w:rsidR="00EE0819" w:rsidRPr="00EE0819" w:rsidRDefault="00EE0819" w:rsidP="00EE0819"/>
    <w:tbl>
      <w:tblPr>
        <w:tblStyle w:val="Tableausimple2"/>
        <w:tblW w:w="0" w:type="auto"/>
        <w:tblLayout w:type="fixed"/>
        <w:tblLook w:val="0000" w:firstRow="0" w:lastRow="0" w:firstColumn="0" w:lastColumn="0" w:noHBand="0" w:noVBand="0"/>
      </w:tblPr>
      <w:tblGrid>
        <w:gridCol w:w="1418"/>
        <w:gridCol w:w="1417"/>
        <w:gridCol w:w="709"/>
        <w:gridCol w:w="1559"/>
        <w:gridCol w:w="1701"/>
        <w:gridCol w:w="1418"/>
        <w:gridCol w:w="1984"/>
      </w:tblGrid>
      <w:tr w:rsidR="001D0C11" w14:paraId="1D09C271"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35" w:type="dxa"/>
            <w:gridSpan w:val="2"/>
          </w:tcPr>
          <w:p w14:paraId="26C1DB52" w14:textId="77777777" w:rsidR="001D0C11" w:rsidRDefault="001D0C11">
            <w:pPr>
              <w:pStyle w:val="LiminaireCgras"/>
            </w:pPr>
            <w:bookmarkStart w:id="6" w:name="LangueConfidentiel2"/>
            <w:r>
              <w:rPr>
                <w:caps/>
              </w:rPr>
              <w:t>Confidentialite</w:t>
            </w:r>
            <w:bookmarkEnd w:id="6"/>
            <w:r>
              <w:t> : </w:t>
            </w:r>
            <w:r>
              <w:br/>
            </w:r>
            <w:bookmarkStart w:id="7" w:name="gdocCONFIDENTIALITE"/>
            <w:r w:rsidR="00104463" w:rsidRPr="00F14763">
              <w:rPr>
                <w:color w:val="000080"/>
              </w:rPr>
              <w:t>P</w:t>
            </w:r>
            <w:bookmarkEnd w:id="7"/>
            <w:r w:rsidR="00CC72AE">
              <w:rPr>
                <w:color w:val="000080"/>
              </w:rPr>
              <w:t xml:space="preserve"> </w:t>
            </w:r>
            <w:bookmarkStart w:id="8" w:name="gdocDATEDECLASSIFICATION"/>
            <w:bookmarkEnd w:id="8"/>
          </w:p>
        </w:tc>
        <w:tc>
          <w:tcPr>
            <w:cnfStyle w:val="000001000000" w:firstRow="0" w:lastRow="0" w:firstColumn="0" w:lastColumn="0" w:oddVBand="0" w:evenVBand="1" w:oddHBand="0" w:evenHBand="0" w:firstRowFirstColumn="0" w:firstRowLastColumn="0" w:lastRowFirstColumn="0" w:lastRowLastColumn="0"/>
            <w:tcW w:w="7371" w:type="dxa"/>
            <w:gridSpan w:val="5"/>
          </w:tcPr>
          <w:p w14:paraId="76079C72" w14:textId="6B661544" w:rsidR="001D0C11" w:rsidRDefault="001D0C11">
            <w:pPr>
              <w:pStyle w:val="LiminaireCgras"/>
              <w:ind w:right="57"/>
            </w:pPr>
            <w:bookmarkStart w:id="9" w:name="LangueCles2"/>
            <w:r>
              <w:rPr>
                <w:caps/>
              </w:rPr>
              <w:t>Mots</w:t>
            </w:r>
            <w:r>
              <w:t> </w:t>
            </w:r>
            <w:r>
              <w:rPr>
                <w:caps/>
              </w:rPr>
              <w:t>cles</w:t>
            </w:r>
            <w:bookmarkEnd w:id="9"/>
            <w:r>
              <w:t> : </w:t>
            </w:r>
            <w:r w:rsidR="00290BF5">
              <w:rPr>
                <w:color w:val="000080"/>
              </w:rPr>
              <w:t>Usine logicielle</w:t>
            </w:r>
          </w:p>
        </w:tc>
      </w:tr>
      <w:tr w:rsidR="001D0C11" w14:paraId="6473D427" w14:textId="77777777" w:rsidTr="00EE0819">
        <w:tc>
          <w:tcPr>
            <w:cnfStyle w:val="000010000000" w:firstRow="0" w:lastRow="0" w:firstColumn="0" w:lastColumn="0" w:oddVBand="1" w:evenVBand="0" w:oddHBand="0" w:evenHBand="0" w:firstRowFirstColumn="0" w:firstRowLastColumn="0" w:lastRowFirstColumn="0" w:lastRowLastColumn="0"/>
            <w:tcW w:w="10206" w:type="dxa"/>
            <w:gridSpan w:val="7"/>
          </w:tcPr>
          <w:p w14:paraId="1A753ACD" w14:textId="51B93F32" w:rsidR="001D0C11" w:rsidRDefault="001D0C11">
            <w:pPr>
              <w:pStyle w:val="LiminaireCgras"/>
              <w:ind w:right="57"/>
            </w:pPr>
            <w:bookmarkStart w:id="10" w:name="LangueTitre2"/>
            <w:r>
              <w:t>TITRE DU DOCUMENT</w:t>
            </w:r>
            <w:bookmarkEnd w:id="10"/>
            <w:r>
              <w:t> :</w:t>
            </w:r>
            <w:r w:rsidR="007C13D7">
              <w:t xml:space="preserve"> Exigence</w:t>
            </w:r>
            <w:r w:rsidR="00290BF5">
              <w:t>s</w:t>
            </w:r>
            <w:r w:rsidR="00A04569">
              <w:t xml:space="preserve"> – Utilisation usine logicielle</w:t>
            </w:r>
          </w:p>
          <w:p w14:paraId="1E5D8478" w14:textId="76D63FAC" w:rsidR="001D0C11" w:rsidRDefault="001D0C11" w:rsidP="00AE0DBC">
            <w:pPr>
              <w:pStyle w:val="LiminaireCgras"/>
              <w:ind w:left="0" w:right="57"/>
            </w:pPr>
          </w:p>
          <w:p w14:paraId="04AFB9B4" w14:textId="77777777" w:rsidR="001D0C11" w:rsidRDefault="001D0C11">
            <w:pPr>
              <w:pStyle w:val="LiminaireCgras"/>
              <w:ind w:right="57"/>
              <w:jc w:val="center"/>
            </w:pPr>
          </w:p>
        </w:tc>
      </w:tr>
      <w:tr w:rsidR="001D0C11" w14:paraId="0B52BFD5"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206" w:type="dxa"/>
            <w:gridSpan w:val="7"/>
          </w:tcPr>
          <w:p w14:paraId="4A9ECAFD" w14:textId="58F18E60" w:rsidR="001D0C11" w:rsidRDefault="001D0C11">
            <w:pPr>
              <w:pStyle w:val="LiminaireCgras"/>
              <w:tabs>
                <w:tab w:val="left" w:pos="5103"/>
              </w:tabs>
              <w:ind w:left="1560" w:right="57" w:hanging="1447"/>
            </w:pPr>
            <w:bookmarkStart w:id="11" w:name="LangueAuteur2"/>
            <w:r>
              <w:rPr>
                <w:caps/>
              </w:rPr>
              <w:t>Auteur</w:t>
            </w:r>
            <w:bookmarkEnd w:id="11"/>
            <w:r>
              <w:rPr>
                <w:caps/>
              </w:rPr>
              <w:t>(s)</w:t>
            </w:r>
            <w:r>
              <w:t> :</w:t>
            </w:r>
            <w:r w:rsidR="007C13D7">
              <w:t xml:space="preserve"> Equipe DNO/DA/AQ</w:t>
            </w:r>
          </w:p>
          <w:p w14:paraId="48DE1830" w14:textId="067868B7" w:rsidR="001D0C11" w:rsidRDefault="001D0C11">
            <w:pPr>
              <w:pStyle w:val="LiminaireCgras"/>
              <w:tabs>
                <w:tab w:val="left" w:pos="5103"/>
              </w:tabs>
              <w:ind w:left="1276" w:right="57"/>
              <w:rPr>
                <w:color w:val="000080"/>
              </w:rPr>
            </w:pPr>
          </w:p>
        </w:tc>
      </w:tr>
      <w:tr w:rsidR="001D0C11" w14:paraId="184D43A7" w14:textId="77777777" w:rsidTr="00EE0819">
        <w:tc>
          <w:tcPr>
            <w:cnfStyle w:val="000010000000" w:firstRow="0" w:lastRow="0" w:firstColumn="0" w:lastColumn="0" w:oddVBand="1" w:evenVBand="0" w:oddHBand="0" w:evenHBand="0" w:firstRowFirstColumn="0" w:firstRowLastColumn="0" w:lastRowFirstColumn="0" w:lastRowLastColumn="0"/>
            <w:tcW w:w="10206" w:type="dxa"/>
            <w:gridSpan w:val="7"/>
          </w:tcPr>
          <w:p w14:paraId="0096126B" w14:textId="6B69B1F6" w:rsidR="001D0C11" w:rsidRDefault="001D0C11" w:rsidP="00D4395F">
            <w:pPr>
              <w:pStyle w:val="LiminaireCgras"/>
              <w:ind w:right="57"/>
            </w:pPr>
            <w:bookmarkStart w:id="12" w:name="LangueResume2"/>
            <w:r>
              <w:t>RESUME</w:t>
            </w:r>
            <w:bookmarkEnd w:id="12"/>
            <w:r>
              <w:t> : </w:t>
            </w:r>
            <w:bookmarkStart w:id="13" w:name="gdocRESUME"/>
            <w:r w:rsidR="00A82451" w:rsidRPr="00F14763">
              <w:rPr>
                <w:color w:val="000080"/>
              </w:rPr>
              <w:t>Ce document présente l</w:t>
            </w:r>
            <w:r w:rsidR="00290BF5" w:rsidRPr="00F14763">
              <w:rPr>
                <w:color w:val="000080"/>
              </w:rPr>
              <w:t xml:space="preserve">es exigences liées à l’utilisation de l’Usine Logicielle </w:t>
            </w:r>
            <w:r w:rsidR="00A04569">
              <w:rPr>
                <w:color w:val="000080"/>
              </w:rPr>
              <w:t>(</w:t>
            </w:r>
            <w:r w:rsidR="00290BF5" w:rsidRPr="00F14763">
              <w:rPr>
                <w:color w:val="000080"/>
              </w:rPr>
              <w:t xml:space="preserve">CNES </w:t>
            </w:r>
            <w:r w:rsidR="00A04569">
              <w:rPr>
                <w:color w:val="000080"/>
              </w:rPr>
              <w:t xml:space="preserve">et/ou titulaire) </w:t>
            </w:r>
            <w:r w:rsidR="00290BF5" w:rsidRPr="00F14763">
              <w:rPr>
                <w:color w:val="000080"/>
              </w:rPr>
              <w:t>dans un</w:t>
            </w:r>
            <w:r w:rsidR="00D4395F">
              <w:rPr>
                <w:color w:val="000080"/>
              </w:rPr>
              <w:t xml:space="preserve"> accord-</w:t>
            </w:r>
            <w:r w:rsidR="00290BF5" w:rsidRPr="00F14763">
              <w:rPr>
                <w:color w:val="000080"/>
              </w:rPr>
              <w:t>cadre informatique</w:t>
            </w:r>
            <w:r w:rsidR="00A82451" w:rsidRPr="00F14763">
              <w:rPr>
                <w:color w:val="000080"/>
              </w:rPr>
              <w:t>.</w:t>
            </w:r>
            <w:bookmarkEnd w:id="13"/>
          </w:p>
        </w:tc>
      </w:tr>
      <w:tr w:rsidR="001D0C11" w14:paraId="60FE1839"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804" w:type="dxa"/>
            <w:gridSpan w:val="5"/>
          </w:tcPr>
          <w:p w14:paraId="67291AA9" w14:textId="77777777" w:rsidR="001D0C11" w:rsidRDefault="001D0C11">
            <w:pPr>
              <w:pStyle w:val="LiminaireCgras"/>
            </w:pPr>
            <w:bookmarkStart w:id="14" w:name="LangueRattaches2"/>
            <w:r>
              <w:rPr>
                <w:caps/>
              </w:rPr>
              <w:t>Documents</w:t>
            </w:r>
            <w:r>
              <w:t> </w:t>
            </w:r>
            <w:r>
              <w:rPr>
                <w:caps/>
              </w:rPr>
              <w:t>Rattaches</w:t>
            </w:r>
            <w:bookmarkEnd w:id="14"/>
            <w:r>
              <w:t> : </w:t>
            </w:r>
            <w:bookmarkStart w:id="15" w:name="gdocDOCRATTACHES"/>
            <w:r w:rsidRPr="00F14763">
              <w:rPr>
                <w:color w:val="000080"/>
              </w:rPr>
              <w:t>Ce document vit seul</w:t>
            </w:r>
            <w:bookmarkEnd w:id="15"/>
            <w:r>
              <w:t>.</w:t>
            </w:r>
          </w:p>
        </w:tc>
        <w:tc>
          <w:tcPr>
            <w:cnfStyle w:val="000001000000" w:firstRow="0" w:lastRow="0" w:firstColumn="0" w:lastColumn="0" w:oddVBand="0" w:evenVBand="1" w:oddHBand="0" w:evenHBand="0" w:firstRowFirstColumn="0" w:firstRowLastColumn="0" w:lastRowFirstColumn="0" w:lastRowLastColumn="0"/>
            <w:tcW w:w="3402" w:type="dxa"/>
            <w:gridSpan w:val="2"/>
          </w:tcPr>
          <w:p w14:paraId="2EF0A531" w14:textId="304BEF77" w:rsidR="001D0C11" w:rsidRDefault="001D0C11">
            <w:pPr>
              <w:pStyle w:val="LiminaireCgras"/>
              <w:ind w:right="57"/>
              <w:rPr>
                <w:color w:val="000080"/>
              </w:rPr>
            </w:pPr>
            <w:bookmarkStart w:id="16" w:name="LangueLocalisation2"/>
            <w:r>
              <w:rPr>
                <w:caps/>
              </w:rPr>
              <w:t>Localisation</w:t>
            </w:r>
            <w:bookmarkEnd w:id="16"/>
            <w:r>
              <w:t> : </w:t>
            </w:r>
            <w:r>
              <w:br/>
            </w:r>
            <w:bookmarkStart w:id="17" w:name="gdocLOCALISATION"/>
            <w:r w:rsidR="001F4DB6" w:rsidRPr="00F14763">
              <w:rPr>
                <w:color w:val="000080"/>
              </w:rPr>
              <w:t>DNO/DA/AQ</w:t>
            </w:r>
            <w:bookmarkEnd w:id="17"/>
          </w:p>
        </w:tc>
      </w:tr>
      <w:tr w:rsidR="001D0C11" w14:paraId="75F291B4" w14:textId="77777777" w:rsidTr="00EE0819">
        <w:tc>
          <w:tcPr>
            <w:cnfStyle w:val="000010000000" w:firstRow="0" w:lastRow="0" w:firstColumn="0" w:lastColumn="0" w:oddVBand="1" w:evenVBand="0" w:oddHBand="0" w:evenHBand="0" w:firstRowFirstColumn="0" w:firstRowLastColumn="0" w:lastRowFirstColumn="0" w:lastRowLastColumn="0"/>
            <w:tcW w:w="1418" w:type="dxa"/>
          </w:tcPr>
          <w:p w14:paraId="0EF4313B" w14:textId="77777777" w:rsidR="001D0C11" w:rsidRDefault="001D0C11">
            <w:pPr>
              <w:pStyle w:val="LiminaireCgras"/>
            </w:pPr>
            <w:r>
              <w:rPr>
                <w:caps/>
              </w:rPr>
              <w:t>Volume</w:t>
            </w:r>
            <w:r>
              <w:t> : </w:t>
            </w:r>
            <w:bookmarkStart w:id="18" w:name="gdocVOLUME"/>
            <w:r w:rsidRPr="00F14763">
              <w:rPr>
                <w:color w:val="000080"/>
              </w:rPr>
              <w:t>1</w:t>
            </w:r>
            <w:bookmarkEnd w:id="18"/>
          </w:p>
        </w:tc>
        <w:tc>
          <w:tcPr>
            <w:cnfStyle w:val="000001000000" w:firstRow="0" w:lastRow="0" w:firstColumn="0" w:lastColumn="0" w:oddVBand="0" w:evenVBand="1" w:oddHBand="0" w:evenHBand="0" w:firstRowFirstColumn="0" w:firstRowLastColumn="0" w:lastRowFirstColumn="0" w:lastRowLastColumn="0"/>
            <w:tcW w:w="3685" w:type="dxa"/>
            <w:gridSpan w:val="3"/>
          </w:tcPr>
          <w:p w14:paraId="491154D6" w14:textId="15F1C6D8" w:rsidR="001D0C11" w:rsidRDefault="001D0C11">
            <w:pPr>
              <w:pStyle w:val="LiminaireCgras"/>
            </w:pPr>
            <w:bookmarkStart w:id="19" w:name="LangueNbPages2"/>
            <w:r>
              <w:rPr>
                <w:caps/>
              </w:rPr>
              <w:t>Nbre total</w:t>
            </w:r>
            <w:r>
              <w:t> </w:t>
            </w:r>
            <w:r>
              <w:rPr>
                <w:caps/>
              </w:rPr>
              <w:t>de</w:t>
            </w:r>
            <w:r>
              <w:t> </w:t>
            </w:r>
            <w:r>
              <w:rPr>
                <w:caps/>
              </w:rPr>
              <w:t>pages</w:t>
            </w:r>
            <w:bookmarkEnd w:id="19"/>
            <w:r>
              <w:t> : </w:t>
            </w:r>
            <w:r>
              <w:fldChar w:fldCharType="begin"/>
            </w:r>
            <w:r>
              <w:instrText xml:space="preserve"> = </w:instrText>
            </w:r>
            <w:r>
              <w:fldChar w:fldCharType="begin"/>
            </w:r>
            <w:r>
              <w:instrText xml:space="preserve"> </w:instrText>
            </w:r>
            <w:fldSimple w:instr=" NUMPAGES  \* MERGEFORMAT ">
              <w:r w:rsidR="005364F0">
                <w:rPr>
                  <w:noProof/>
                </w:rPr>
                <w:instrText>14</w:instrText>
              </w:r>
            </w:fldSimple>
            <w:r>
              <w:instrText xml:space="preserve"> </w:instrText>
            </w:r>
            <w:r>
              <w:fldChar w:fldCharType="end"/>
            </w:r>
            <w:r>
              <w:instrText xml:space="preserve">GDOCNBPAGESSUP + </w:instrText>
            </w:r>
            <w:fldSimple w:instr=" NUMPAGES  \* MERGEFORMAT ">
              <w:r w:rsidR="005364F0">
                <w:rPr>
                  <w:noProof/>
                </w:rPr>
                <w:instrText>14</w:instrText>
              </w:r>
            </w:fldSimple>
            <w:r>
              <w:instrText xml:space="preserve"> \* MERGEFORMAT </w:instrText>
            </w:r>
            <w:r>
              <w:fldChar w:fldCharType="separate"/>
            </w:r>
            <w:r w:rsidR="005364F0">
              <w:rPr>
                <w:noProof/>
              </w:rPr>
              <w:t>14</w:t>
            </w:r>
            <w:r>
              <w:fldChar w:fldCharType="end"/>
            </w:r>
          </w:p>
          <w:p w14:paraId="38F07C9F" w14:textId="09EB7E54" w:rsidR="001D0C11" w:rsidRDefault="001D0C11">
            <w:pPr>
              <w:pStyle w:val="LiminaireCgras"/>
            </w:pPr>
            <w:bookmarkStart w:id="20" w:name="LangueLiminaire2"/>
            <w:r>
              <w:rPr>
                <w:caps/>
              </w:rPr>
              <w:t>dont pages</w:t>
            </w:r>
            <w:r>
              <w:t> </w:t>
            </w:r>
            <w:r>
              <w:rPr>
                <w:caps/>
              </w:rPr>
              <w:t>liminaires</w:t>
            </w:r>
            <w:bookmarkEnd w:id="20"/>
            <w:r>
              <w:t> : </w:t>
            </w:r>
            <w:fldSimple w:instr=" DOCVARIABLE &quot;gdocNBPAGESLIMINAIRES&quot; \* MERGEFORMAT ">
              <w:r w:rsidR="00F14763">
                <w:t>5</w:t>
              </w:r>
            </w:fldSimple>
          </w:p>
          <w:p w14:paraId="7CE9A24B" w14:textId="77777777" w:rsidR="001D0C11" w:rsidRDefault="001D0C11">
            <w:pPr>
              <w:pStyle w:val="LiminaireCgras"/>
            </w:pPr>
            <w:bookmarkStart w:id="21" w:name="LangueSupplementaire2"/>
            <w:r>
              <w:t>NBRE DE PAGES SUPPL.</w:t>
            </w:r>
            <w:bookmarkEnd w:id="21"/>
            <w:r>
              <w:t xml:space="preserve"> : </w:t>
            </w:r>
            <w:bookmarkStart w:id="22" w:name="gdocNBPAGESSUP"/>
            <w:r w:rsidRPr="00F14763">
              <w:rPr>
                <w:color w:val="000080"/>
              </w:rPr>
              <w:t>0</w:t>
            </w:r>
            <w:bookmarkEnd w:id="22"/>
          </w:p>
        </w:tc>
        <w:tc>
          <w:tcPr>
            <w:cnfStyle w:val="000010000000" w:firstRow="0" w:lastRow="0" w:firstColumn="0" w:lastColumn="0" w:oddVBand="1" w:evenVBand="0" w:oddHBand="0" w:evenHBand="0" w:firstRowFirstColumn="0" w:firstRowLastColumn="0" w:lastRowFirstColumn="0" w:lastRowLastColumn="0"/>
            <w:tcW w:w="3119" w:type="dxa"/>
            <w:gridSpan w:val="2"/>
          </w:tcPr>
          <w:p w14:paraId="2A0422D7" w14:textId="0EA063E8" w:rsidR="001D0C11" w:rsidRDefault="001D0C11">
            <w:pPr>
              <w:pStyle w:val="LiminaireCgras"/>
            </w:pPr>
            <w:bookmarkStart w:id="23" w:name="LangueComposite2"/>
            <w:r>
              <w:rPr>
                <w:caps/>
              </w:rPr>
              <w:t>Document composite</w:t>
            </w:r>
            <w:bookmarkEnd w:id="23"/>
            <w:r>
              <w:t> : </w:t>
            </w:r>
            <w:r>
              <w:fldChar w:fldCharType="begin"/>
            </w:r>
            <w:r>
              <w:instrText xml:space="preserve"> IF GDOCNBPAGESSUP &gt; 0 "O" "N" \* MERGEFORMAT </w:instrText>
            </w:r>
            <w:r>
              <w:fldChar w:fldCharType="separate"/>
            </w:r>
            <w:r w:rsidR="005364F0">
              <w:rPr>
                <w:noProof/>
              </w:rPr>
              <w:t>N</w:t>
            </w:r>
            <w:r>
              <w:fldChar w:fldCharType="end"/>
            </w:r>
          </w:p>
          <w:p w14:paraId="7BB954DD" w14:textId="77777777" w:rsidR="001D0C11" w:rsidRDefault="001D0C11">
            <w:pPr>
              <w:pStyle w:val="LiminaireCgras"/>
            </w:pPr>
          </w:p>
        </w:tc>
        <w:tc>
          <w:tcPr>
            <w:cnfStyle w:val="000001000000" w:firstRow="0" w:lastRow="0" w:firstColumn="0" w:lastColumn="0" w:oddVBand="0" w:evenVBand="1" w:oddHBand="0" w:evenHBand="0" w:firstRowFirstColumn="0" w:firstRowLastColumn="0" w:lastRowFirstColumn="0" w:lastRowLastColumn="0"/>
            <w:tcW w:w="1984" w:type="dxa"/>
          </w:tcPr>
          <w:p w14:paraId="0FF99C6C" w14:textId="77777777" w:rsidR="001D0C11" w:rsidRDefault="001D0C11">
            <w:pPr>
              <w:pStyle w:val="LiminaireCgras"/>
            </w:pPr>
            <w:bookmarkStart w:id="24" w:name="LangueLangue2"/>
            <w:r>
              <w:rPr>
                <w:caps/>
              </w:rPr>
              <w:t>Langue</w:t>
            </w:r>
            <w:bookmarkEnd w:id="24"/>
            <w:r>
              <w:t> : </w:t>
            </w:r>
            <w:bookmarkStart w:id="25" w:name="gdocLANGUE"/>
            <w:r w:rsidRPr="00F14763">
              <w:rPr>
                <w:color w:val="000080"/>
              </w:rPr>
              <w:t>FR</w:t>
            </w:r>
            <w:bookmarkEnd w:id="25"/>
          </w:p>
        </w:tc>
      </w:tr>
      <w:tr w:rsidR="001D0C11" w14:paraId="4F5C7D15"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gridSpan w:val="3"/>
          </w:tcPr>
          <w:p w14:paraId="75CCA89D" w14:textId="3C906747" w:rsidR="001D0C11" w:rsidRDefault="001D0C11">
            <w:pPr>
              <w:pStyle w:val="LiminaireCgras"/>
            </w:pPr>
            <w:bookmarkStart w:id="26" w:name="LangueConf2"/>
            <w:r>
              <w:t>GESTION DE CONF</w:t>
            </w:r>
            <w:r>
              <w:rPr>
                <w:caps/>
              </w:rPr>
              <w:t>.</w:t>
            </w:r>
            <w:bookmarkEnd w:id="26"/>
            <w:r>
              <w:t> : </w:t>
            </w:r>
            <w:bookmarkStart w:id="27" w:name="gdocTYPEGESTIONCONF"/>
            <w:r w:rsidR="007F66C1" w:rsidRPr="00F14763">
              <w:rPr>
                <w:color w:val="000080"/>
              </w:rPr>
              <w:t>Non</w:t>
            </w:r>
            <w:bookmarkEnd w:id="27"/>
          </w:p>
        </w:tc>
        <w:tc>
          <w:tcPr>
            <w:cnfStyle w:val="000001000000" w:firstRow="0" w:lastRow="0" w:firstColumn="0" w:lastColumn="0" w:oddVBand="0" w:evenVBand="1" w:oddHBand="0" w:evenHBand="0" w:firstRowFirstColumn="0" w:firstRowLastColumn="0" w:lastRowFirstColumn="0" w:lastRowLastColumn="0"/>
            <w:tcW w:w="6662" w:type="dxa"/>
            <w:gridSpan w:val="4"/>
          </w:tcPr>
          <w:p w14:paraId="476D838C" w14:textId="77777777" w:rsidR="001D0C11" w:rsidRDefault="001D0C11">
            <w:pPr>
              <w:pStyle w:val="LiminaireCgras"/>
              <w:ind w:right="57"/>
              <w:rPr>
                <w:color w:val="000080"/>
              </w:rPr>
            </w:pPr>
            <w:bookmarkStart w:id="28" w:name="LangueResponsable2"/>
            <w:r>
              <w:t>RESP. GEST. CONF.</w:t>
            </w:r>
            <w:bookmarkEnd w:id="28"/>
            <w:r>
              <w:t> : </w:t>
            </w:r>
            <w:bookmarkStart w:id="29" w:name="gdocRESPGESTIONCONF"/>
            <w:bookmarkEnd w:id="29"/>
          </w:p>
        </w:tc>
      </w:tr>
      <w:tr w:rsidR="001D0C11" w14:paraId="33C06E71" w14:textId="77777777" w:rsidTr="00EE0819">
        <w:tc>
          <w:tcPr>
            <w:cnfStyle w:val="000010000000" w:firstRow="0" w:lastRow="0" w:firstColumn="0" w:lastColumn="0" w:oddVBand="1" w:evenVBand="0" w:oddHBand="0" w:evenHBand="0" w:firstRowFirstColumn="0" w:firstRowLastColumn="0" w:lastRowFirstColumn="0" w:lastRowLastColumn="0"/>
            <w:tcW w:w="10206" w:type="dxa"/>
            <w:gridSpan w:val="7"/>
          </w:tcPr>
          <w:p w14:paraId="3CD0DD23" w14:textId="5D33CA79" w:rsidR="001D0C11" w:rsidRDefault="005D2384" w:rsidP="00E6655D">
            <w:pPr>
              <w:pStyle w:val="LiminaireCgras"/>
              <w:ind w:right="113"/>
            </w:pPr>
            <w:bookmarkStart w:id="30" w:name="gdocCAUSEEVOLUTION"/>
            <w:bookmarkEnd w:id="30"/>
            <w:r>
              <w:t>CAUSE D'EVOLUTION : Création du document</w:t>
            </w:r>
          </w:p>
        </w:tc>
      </w:tr>
      <w:tr w:rsidR="001D0C11" w14:paraId="26282090"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206" w:type="dxa"/>
            <w:gridSpan w:val="7"/>
          </w:tcPr>
          <w:p w14:paraId="7859C003" w14:textId="77777777" w:rsidR="001D0C11" w:rsidRDefault="001D0C11">
            <w:pPr>
              <w:pStyle w:val="LiminaireCgras"/>
              <w:ind w:right="57"/>
            </w:pPr>
            <w:bookmarkStart w:id="31" w:name="LangueContrat2"/>
            <w:r>
              <w:rPr>
                <w:caps/>
              </w:rPr>
              <w:t>Contrat</w:t>
            </w:r>
            <w:bookmarkEnd w:id="31"/>
            <w:r>
              <w:t> : </w:t>
            </w:r>
            <w:bookmarkStart w:id="32" w:name="gdocCONTRAT"/>
            <w:r w:rsidRPr="00F14763">
              <w:rPr>
                <w:color w:val="000080"/>
              </w:rPr>
              <w:t>Néant</w:t>
            </w:r>
            <w:bookmarkEnd w:id="32"/>
          </w:p>
        </w:tc>
      </w:tr>
    </w:tbl>
    <w:p w14:paraId="0D36B1EF" w14:textId="77777777" w:rsidR="00B20B98" w:rsidRDefault="001D0C11" w:rsidP="007A3A41">
      <w:pPr>
        <w:pStyle w:val="Titrecentr"/>
        <w:keepNext/>
        <w:keepLines/>
        <w:suppressLineNumbers w:val="0"/>
        <w:jc w:val="left"/>
        <w:rPr>
          <w:rFonts w:ascii="CG Times" w:hAnsi="CG Times"/>
          <w:b w:val="0"/>
        </w:rPr>
      </w:pPr>
      <w:r w:rsidRPr="006C78C7">
        <w:rPr>
          <w:rFonts w:ascii="CG Times" w:hAnsi="CG Times"/>
          <w:b w:val="0"/>
        </w:rPr>
        <w:br w:type="page"/>
      </w:r>
      <w:bookmarkStart w:id="33" w:name="LangueDiffInterne3"/>
    </w:p>
    <w:p w14:paraId="660E7B74" w14:textId="77777777" w:rsidR="00B20B98" w:rsidRDefault="00B20B98" w:rsidP="00AA1EAC"/>
    <w:p w14:paraId="7D99EB43" w14:textId="67DB6069" w:rsidR="001D0C11" w:rsidRDefault="001D0C11">
      <w:pPr>
        <w:pStyle w:val="Titrecentr"/>
        <w:keepNext/>
        <w:keepLines/>
        <w:suppressLineNumbers w:val="0"/>
      </w:pPr>
      <w:r>
        <w:t>Diffusion interne</w:t>
      </w:r>
      <w:bookmarkEnd w:id="33"/>
    </w:p>
    <w:tbl>
      <w:tblPr>
        <w:tblStyle w:val="Tableausimple2"/>
        <w:tblW w:w="9923" w:type="dxa"/>
        <w:tblInd w:w="-5" w:type="dxa"/>
        <w:tblLayout w:type="fixed"/>
        <w:tblLook w:val="0000" w:firstRow="0" w:lastRow="0" w:firstColumn="0" w:lastColumn="0" w:noHBand="0" w:noVBand="0"/>
      </w:tblPr>
      <w:tblGrid>
        <w:gridCol w:w="3544"/>
        <w:gridCol w:w="2552"/>
        <w:gridCol w:w="992"/>
        <w:gridCol w:w="2835"/>
      </w:tblGrid>
      <w:tr w:rsidR="001D0C11" w14:paraId="49A2F234"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14E359E3" w14:textId="77777777" w:rsidR="001D0C11" w:rsidRDefault="001D0C11">
            <w:pPr>
              <w:pStyle w:val="LiminaireCgras"/>
            </w:pPr>
            <w:bookmarkStart w:id="34" w:name="gdocDIFFUSIONINTERNE"/>
            <w:bookmarkEnd w:id="34"/>
            <w:r>
              <w:br w:type="page"/>
            </w:r>
            <w:bookmarkStart w:id="35" w:name="LangueNom3"/>
            <w:r>
              <w:t>Nom</w:t>
            </w:r>
            <w:bookmarkEnd w:id="35"/>
          </w:p>
        </w:tc>
        <w:tc>
          <w:tcPr>
            <w:cnfStyle w:val="000001000000" w:firstRow="0" w:lastRow="0" w:firstColumn="0" w:lastColumn="0" w:oddVBand="0" w:evenVBand="1" w:oddHBand="0" w:evenHBand="0" w:firstRowFirstColumn="0" w:firstRowLastColumn="0" w:lastRowFirstColumn="0" w:lastRowLastColumn="0"/>
            <w:tcW w:w="2552" w:type="dxa"/>
          </w:tcPr>
          <w:p w14:paraId="70FC0658" w14:textId="77777777" w:rsidR="001D0C11" w:rsidRDefault="001D0C11">
            <w:pPr>
              <w:pStyle w:val="LiminaireCgras"/>
            </w:pPr>
            <w:bookmarkStart w:id="36" w:name="LangueSigle3"/>
            <w:r>
              <w:t>Sigle</w:t>
            </w:r>
            <w:bookmarkEnd w:id="36"/>
          </w:p>
        </w:tc>
        <w:tc>
          <w:tcPr>
            <w:cnfStyle w:val="000010000000" w:firstRow="0" w:lastRow="0" w:firstColumn="0" w:lastColumn="0" w:oddVBand="1" w:evenVBand="0" w:oddHBand="0" w:evenHBand="0" w:firstRowFirstColumn="0" w:firstRowLastColumn="0" w:lastRowFirstColumn="0" w:lastRowLastColumn="0"/>
            <w:tcW w:w="992" w:type="dxa"/>
          </w:tcPr>
          <w:p w14:paraId="0F8C569B" w14:textId="77777777" w:rsidR="001D0C11" w:rsidRDefault="001D0C11">
            <w:pPr>
              <w:pStyle w:val="LiminaireCgras"/>
            </w:pPr>
            <w:bookmarkStart w:id="37" w:name="LangueBpi3"/>
            <w:r>
              <w:t>Bpi</w:t>
            </w:r>
            <w:bookmarkEnd w:id="37"/>
          </w:p>
        </w:tc>
        <w:tc>
          <w:tcPr>
            <w:cnfStyle w:val="000001000000" w:firstRow="0" w:lastRow="0" w:firstColumn="0" w:lastColumn="0" w:oddVBand="0" w:evenVBand="1" w:oddHBand="0" w:evenHBand="0" w:firstRowFirstColumn="0" w:firstRowLastColumn="0" w:lastRowFirstColumn="0" w:lastRowLastColumn="0"/>
            <w:tcW w:w="2835" w:type="dxa"/>
          </w:tcPr>
          <w:p w14:paraId="15E33CDF" w14:textId="77777777" w:rsidR="001D0C11" w:rsidRDefault="001D0C11">
            <w:pPr>
              <w:pStyle w:val="LiminaireCgras"/>
            </w:pPr>
            <w:r>
              <w:t>Observations</w:t>
            </w:r>
          </w:p>
        </w:tc>
      </w:tr>
      <w:tr w:rsidR="00667E14" w14:paraId="0619853A"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2F8BE55E" w14:textId="00BB6552" w:rsidR="00667E14" w:rsidRDefault="00AE0DBC" w:rsidP="00726FA6">
            <w:pPr>
              <w:pStyle w:val="LiminaireCcourant"/>
            </w:pPr>
            <w:r>
              <w:t xml:space="preserve"> </w:t>
            </w:r>
          </w:p>
        </w:tc>
        <w:tc>
          <w:tcPr>
            <w:cnfStyle w:val="000001000000" w:firstRow="0" w:lastRow="0" w:firstColumn="0" w:lastColumn="0" w:oddVBand="0" w:evenVBand="1" w:oddHBand="0" w:evenHBand="0" w:firstRowFirstColumn="0" w:firstRowLastColumn="0" w:lastRowFirstColumn="0" w:lastRowLastColumn="0"/>
            <w:tcW w:w="2552" w:type="dxa"/>
          </w:tcPr>
          <w:p w14:paraId="24EB081D" w14:textId="1D7B4EF0" w:rsidR="00667E14" w:rsidRDefault="00AE0DBC" w:rsidP="00726FA6">
            <w:pPr>
              <w:pStyle w:val="LiminaireCcourant"/>
            </w:pPr>
            <w:r>
              <w:t xml:space="preserve"> </w:t>
            </w:r>
          </w:p>
        </w:tc>
        <w:tc>
          <w:tcPr>
            <w:cnfStyle w:val="000010000000" w:firstRow="0" w:lastRow="0" w:firstColumn="0" w:lastColumn="0" w:oddVBand="1" w:evenVBand="0" w:oddHBand="0" w:evenHBand="0" w:firstRowFirstColumn="0" w:firstRowLastColumn="0" w:lastRowFirstColumn="0" w:lastRowLastColumn="0"/>
            <w:tcW w:w="992" w:type="dxa"/>
          </w:tcPr>
          <w:p w14:paraId="67A30684" w14:textId="7E7BA14E" w:rsidR="00667E14" w:rsidRDefault="00AE0DBC" w:rsidP="00726FA6">
            <w:pPr>
              <w:pStyle w:val="LiminaireCcourant"/>
            </w:pPr>
            <w:r>
              <w:t xml:space="preserve"> </w:t>
            </w:r>
          </w:p>
        </w:tc>
        <w:tc>
          <w:tcPr>
            <w:cnfStyle w:val="000001000000" w:firstRow="0" w:lastRow="0" w:firstColumn="0" w:lastColumn="0" w:oddVBand="0" w:evenVBand="1" w:oddHBand="0" w:evenHBand="0" w:firstRowFirstColumn="0" w:firstRowLastColumn="0" w:lastRowFirstColumn="0" w:lastRowLastColumn="0"/>
            <w:tcW w:w="2835" w:type="dxa"/>
          </w:tcPr>
          <w:p w14:paraId="743DE8D1" w14:textId="77777777" w:rsidR="00667E14" w:rsidRDefault="00667E14" w:rsidP="00726FA6">
            <w:pPr>
              <w:pStyle w:val="LiminaireCcourant"/>
            </w:pPr>
          </w:p>
        </w:tc>
      </w:tr>
      <w:tr w:rsidR="001D0C11" w14:paraId="4F8DD7CB"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3B5EC423" w14:textId="4F584E1A" w:rsidR="001D0C11" w:rsidRDefault="00AE0DBC">
            <w:pPr>
              <w:pStyle w:val="LiminaireCcourant"/>
            </w:pPr>
            <w:r>
              <w:t xml:space="preserve"> </w:t>
            </w:r>
          </w:p>
        </w:tc>
        <w:tc>
          <w:tcPr>
            <w:cnfStyle w:val="000001000000" w:firstRow="0" w:lastRow="0" w:firstColumn="0" w:lastColumn="0" w:oddVBand="0" w:evenVBand="1" w:oddHBand="0" w:evenHBand="0" w:firstRowFirstColumn="0" w:firstRowLastColumn="0" w:lastRowFirstColumn="0" w:lastRowLastColumn="0"/>
            <w:tcW w:w="2552" w:type="dxa"/>
          </w:tcPr>
          <w:p w14:paraId="3D9745A9" w14:textId="796ABC22" w:rsidR="001D0C11" w:rsidRDefault="00AE0DBC">
            <w:pPr>
              <w:pStyle w:val="LiminaireCcourant"/>
            </w:pPr>
            <w:r>
              <w:t xml:space="preserve"> </w:t>
            </w:r>
          </w:p>
        </w:tc>
        <w:tc>
          <w:tcPr>
            <w:cnfStyle w:val="000010000000" w:firstRow="0" w:lastRow="0" w:firstColumn="0" w:lastColumn="0" w:oddVBand="1" w:evenVBand="0" w:oddHBand="0" w:evenHBand="0" w:firstRowFirstColumn="0" w:firstRowLastColumn="0" w:lastRowFirstColumn="0" w:lastRowLastColumn="0"/>
            <w:tcW w:w="992" w:type="dxa"/>
          </w:tcPr>
          <w:p w14:paraId="6F584127" w14:textId="4F4BAA2E" w:rsidR="001D0C11" w:rsidRDefault="00AE0DBC">
            <w:pPr>
              <w:pStyle w:val="LiminaireCcourant"/>
            </w:pPr>
            <w:r>
              <w:t xml:space="preserve"> </w:t>
            </w:r>
          </w:p>
        </w:tc>
        <w:tc>
          <w:tcPr>
            <w:cnfStyle w:val="000001000000" w:firstRow="0" w:lastRow="0" w:firstColumn="0" w:lastColumn="0" w:oddVBand="0" w:evenVBand="1" w:oddHBand="0" w:evenHBand="0" w:firstRowFirstColumn="0" w:firstRowLastColumn="0" w:lastRowFirstColumn="0" w:lastRowLastColumn="0"/>
            <w:tcW w:w="2835" w:type="dxa"/>
          </w:tcPr>
          <w:p w14:paraId="27C8706D" w14:textId="77777777" w:rsidR="001D0C11" w:rsidRDefault="001D0C11">
            <w:pPr>
              <w:pStyle w:val="LiminaireCcourant"/>
            </w:pPr>
          </w:p>
        </w:tc>
      </w:tr>
      <w:tr w:rsidR="001D0C11" w14:paraId="3B222954"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5DB11E35" w14:textId="24AD5B75" w:rsidR="001D0C11" w:rsidRDefault="007C13D7" w:rsidP="00E85F2C">
            <w:pPr>
              <w:pStyle w:val="LiminaireCcourant"/>
            </w:pPr>
            <w:r>
              <w:t xml:space="preserve">Equipes CNES </w:t>
            </w:r>
          </w:p>
        </w:tc>
        <w:tc>
          <w:tcPr>
            <w:cnfStyle w:val="000001000000" w:firstRow="0" w:lastRow="0" w:firstColumn="0" w:lastColumn="0" w:oddVBand="0" w:evenVBand="1" w:oddHBand="0" w:evenHBand="0" w:firstRowFirstColumn="0" w:firstRowLastColumn="0" w:lastRowFirstColumn="0" w:lastRowLastColumn="0"/>
            <w:tcW w:w="2552" w:type="dxa"/>
          </w:tcPr>
          <w:p w14:paraId="6EE0CBD7" w14:textId="15090D8C"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992" w:type="dxa"/>
          </w:tcPr>
          <w:p w14:paraId="40F8E939" w14:textId="3AB569CE"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835" w:type="dxa"/>
          </w:tcPr>
          <w:p w14:paraId="2817FBC3" w14:textId="77777777" w:rsidR="001D0C11" w:rsidRDefault="001D0C11">
            <w:pPr>
              <w:pStyle w:val="LiminaireCcourant"/>
            </w:pPr>
          </w:p>
        </w:tc>
      </w:tr>
      <w:tr w:rsidR="001D0C11" w14:paraId="2CC27A5F"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28984BEA" w14:textId="6D399C73"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75A52606" w14:textId="5285AC8E"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992" w:type="dxa"/>
          </w:tcPr>
          <w:p w14:paraId="5BB0A219" w14:textId="1C1AFDC2"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835" w:type="dxa"/>
          </w:tcPr>
          <w:p w14:paraId="224784E8" w14:textId="77777777" w:rsidR="001D0C11" w:rsidRDefault="001D0C11">
            <w:pPr>
              <w:pStyle w:val="LiminaireCcourant"/>
            </w:pPr>
          </w:p>
        </w:tc>
      </w:tr>
      <w:tr w:rsidR="00667E14" w14:paraId="3A3D265D"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3BDD49EE" w14:textId="2D4443F7" w:rsidR="00667E14" w:rsidRDefault="00667E14" w:rsidP="00726FA6">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336A0AE0" w14:textId="1D0A3FF4" w:rsidR="00667E14" w:rsidRDefault="00667E14" w:rsidP="00726FA6">
            <w:pPr>
              <w:pStyle w:val="LiminaireCcourant"/>
            </w:pPr>
          </w:p>
        </w:tc>
        <w:tc>
          <w:tcPr>
            <w:cnfStyle w:val="000010000000" w:firstRow="0" w:lastRow="0" w:firstColumn="0" w:lastColumn="0" w:oddVBand="1" w:evenVBand="0" w:oddHBand="0" w:evenHBand="0" w:firstRowFirstColumn="0" w:firstRowLastColumn="0" w:lastRowFirstColumn="0" w:lastRowLastColumn="0"/>
            <w:tcW w:w="992" w:type="dxa"/>
          </w:tcPr>
          <w:p w14:paraId="062FFDEF" w14:textId="5633D1F3" w:rsidR="00667E14" w:rsidRDefault="00667E14" w:rsidP="00726FA6">
            <w:pPr>
              <w:pStyle w:val="LiminaireCcourant"/>
            </w:pPr>
          </w:p>
        </w:tc>
        <w:tc>
          <w:tcPr>
            <w:cnfStyle w:val="000001000000" w:firstRow="0" w:lastRow="0" w:firstColumn="0" w:lastColumn="0" w:oddVBand="0" w:evenVBand="1" w:oddHBand="0" w:evenHBand="0" w:firstRowFirstColumn="0" w:firstRowLastColumn="0" w:lastRowFirstColumn="0" w:lastRowLastColumn="0"/>
            <w:tcW w:w="2835" w:type="dxa"/>
          </w:tcPr>
          <w:p w14:paraId="7A2D6308" w14:textId="77777777" w:rsidR="00667E14" w:rsidRDefault="00667E14" w:rsidP="00726FA6">
            <w:pPr>
              <w:pStyle w:val="LiminaireCcourant"/>
            </w:pPr>
          </w:p>
        </w:tc>
      </w:tr>
      <w:tr w:rsidR="001D0C11" w14:paraId="76129D02"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6996A087" w14:textId="12900D41" w:rsidR="00E21B5C" w:rsidRDefault="00E21B5C">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52994FDB" w14:textId="4E7FA955"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992" w:type="dxa"/>
          </w:tcPr>
          <w:p w14:paraId="5E996537" w14:textId="2EF029C8"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835" w:type="dxa"/>
          </w:tcPr>
          <w:p w14:paraId="3DCCD4F5" w14:textId="77777777" w:rsidR="001D0C11" w:rsidRDefault="001D0C11">
            <w:pPr>
              <w:pStyle w:val="LiminaireCcourant"/>
            </w:pPr>
          </w:p>
        </w:tc>
      </w:tr>
      <w:tr w:rsidR="001D0C11" w14:paraId="2B8AEDB9"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431E460B" w14:textId="06F6C199" w:rsidR="001D0C11" w:rsidRDefault="00AE0DBC">
            <w:pPr>
              <w:pStyle w:val="LiminaireCcourant"/>
            </w:pPr>
            <w:r>
              <w:t xml:space="preserve"> </w:t>
            </w:r>
          </w:p>
        </w:tc>
        <w:tc>
          <w:tcPr>
            <w:cnfStyle w:val="000001000000" w:firstRow="0" w:lastRow="0" w:firstColumn="0" w:lastColumn="0" w:oddVBand="0" w:evenVBand="1" w:oddHBand="0" w:evenHBand="0" w:firstRowFirstColumn="0" w:firstRowLastColumn="0" w:lastRowFirstColumn="0" w:lastRowLastColumn="0"/>
            <w:tcW w:w="2552" w:type="dxa"/>
          </w:tcPr>
          <w:p w14:paraId="7B71F89F" w14:textId="089707D8" w:rsidR="001D0C11" w:rsidRDefault="00AE0DBC">
            <w:pPr>
              <w:pStyle w:val="LiminaireCcourant"/>
            </w:pPr>
            <w:r>
              <w:t xml:space="preserve"> </w:t>
            </w:r>
          </w:p>
        </w:tc>
        <w:tc>
          <w:tcPr>
            <w:cnfStyle w:val="000010000000" w:firstRow="0" w:lastRow="0" w:firstColumn="0" w:lastColumn="0" w:oddVBand="1" w:evenVBand="0" w:oddHBand="0" w:evenHBand="0" w:firstRowFirstColumn="0" w:firstRowLastColumn="0" w:lastRowFirstColumn="0" w:lastRowLastColumn="0"/>
            <w:tcW w:w="992" w:type="dxa"/>
          </w:tcPr>
          <w:p w14:paraId="5E5BE9CA" w14:textId="1751CA2F" w:rsidR="001D0C11" w:rsidRDefault="00AE0DBC">
            <w:pPr>
              <w:pStyle w:val="LiminaireCcourant"/>
            </w:pPr>
            <w:r>
              <w:t xml:space="preserve"> </w:t>
            </w:r>
          </w:p>
        </w:tc>
        <w:tc>
          <w:tcPr>
            <w:cnfStyle w:val="000001000000" w:firstRow="0" w:lastRow="0" w:firstColumn="0" w:lastColumn="0" w:oddVBand="0" w:evenVBand="1" w:oddHBand="0" w:evenHBand="0" w:firstRowFirstColumn="0" w:firstRowLastColumn="0" w:lastRowFirstColumn="0" w:lastRowLastColumn="0"/>
            <w:tcW w:w="2835" w:type="dxa"/>
          </w:tcPr>
          <w:p w14:paraId="0724D84E" w14:textId="77777777" w:rsidR="001D0C11" w:rsidRDefault="001D0C11">
            <w:pPr>
              <w:pStyle w:val="LiminaireCcourant"/>
            </w:pPr>
          </w:p>
        </w:tc>
      </w:tr>
      <w:tr w:rsidR="001D0C11" w14:paraId="752EAB34"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0BCE8D54" w14:textId="35B92455" w:rsidR="001D0C11" w:rsidRDefault="00AE0DBC">
            <w:pPr>
              <w:pStyle w:val="LiminaireCcourant"/>
            </w:pPr>
            <w:r>
              <w:t xml:space="preserve"> </w:t>
            </w:r>
          </w:p>
        </w:tc>
        <w:tc>
          <w:tcPr>
            <w:cnfStyle w:val="000001000000" w:firstRow="0" w:lastRow="0" w:firstColumn="0" w:lastColumn="0" w:oddVBand="0" w:evenVBand="1" w:oddHBand="0" w:evenHBand="0" w:firstRowFirstColumn="0" w:firstRowLastColumn="0" w:lastRowFirstColumn="0" w:lastRowLastColumn="0"/>
            <w:tcW w:w="2552" w:type="dxa"/>
          </w:tcPr>
          <w:p w14:paraId="0E108F0F" w14:textId="0ABDA187" w:rsidR="001D0C11" w:rsidRDefault="00AE0DBC">
            <w:pPr>
              <w:pStyle w:val="LiminaireCcourant"/>
            </w:pPr>
            <w:r>
              <w:t xml:space="preserve"> </w:t>
            </w:r>
          </w:p>
        </w:tc>
        <w:tc>
          <w:tcPr>
            <w:cnfStyle w:val="000010000000" w:firstRow="0" w:lastRow="0" w:firstColumn="0" w:lastColumn="0" w:oddVBand="1" w:evenVBand="0" w:oddHBand="0" w:evenHBand="0" w:firstRowFirstColumn="0" w:firstRowLastColumn="0" w:lastRowFirstColumn="0" w:lastRowLastColumn="0"/>
            <w:tcW w:w="992" w:type="dxa"/>
          </w:tcPr>
          <w:p w14:paraId="2C4CE720" w14:textId="6F540719" w:rsidR="001D0C11" w:rsidRDefault="00AE0DBC">
            <w:pPr>
              <w:pStyle w:val="LiminaireCcourant"/>
            </w:pPr>
            <w:r>
              <w:t xml:space="preserve"> </w:t>
            </w:r>
          </w:p>
        </w:tc>
        <w:tc>
          <w:tcPr>
            <w:cnfStyle w:val="000001000000" w:firstRow="0" w:lastRow="0" w:firstColumn="0" w:lastColumn="0" w:oddVBand="0" w:evenVBand="1" w:oddHBand="0" w:evenHBand="0" w:firstRowFirstColumn="0" w:firstRowLastColumn="0" w:lastRowFirstColumn="0" w:lastRowLastColumn="0"/>
            <w:tcW w:w="2835" w:type="dxa"/>
          </w:tcPr>
          <w:p w14:paraId="1D4B84B4" w14:textId="77777777" w:rsidR="001D0C11" w:rsidRDefault="001D0C11">
            <w:pPr>
              <w:pStyle w:val="LiminaireCcourant"/>
            </w:pPr>
          </w:p>
        </w:tc>
      </w:tr>
      <w:tr w:rsidR="005F59B3" w14:paraId="06F3FABE"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549AB33D" w14:textId="77777777" w:rsidR="005F59B3" w:rsidRDefault="005F59B3">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4DDB1901" w14:textId="77777777" w:rsidR="005F59B3" w:rsidRDefault="005F59B3">
            <w:pPr>
              <w:pStyle w:val="LiminaireCcourant"/>
            </w:pPr>
          </w:p>
        </w:tc>
        <w:tc>
          <w:tcPr>
            <w:cnfStyle w:val="000010000000" w:firstRow="0" w:lastRow="0" w:firstColumn="0" w:lastColumn="0" w:oddVBand="1" w:evenVBand="0" w:oddHBand="0" w:evenHBand="0" w:firstRowFirstColumn="0" w:firstRowLastColumn="0" w:lastRowFirstColumn="0" w:lastRowLastColumn="0"/>
            <w:tcW w:w="992" w:type="dxa"/>
          </w:tcPr>
          <w:p w14:paraId="695B2024" w14:textId="77777777" w:rsidR="005F59B3" w:rsidRDefault="005F59B3">
            <w:pPr>
              <w:pStyle w:val="LiminaireCcourant"/>
            </w:pPr>
          </w:p>
        </w:tc>
        <w:tc>
          <w:tcPr>
            <w:cnfStyle w:val="000001000000" w:firstRow="0" w:lastRow="0" w:firstColumn="0" w:lastColumn="0" w:oddVBand="0" w:evenVBand="1" w:oddHBand="0" w:evenHBand="0" w:firstRowFirstColumn="0" w:firstRowLastColumn="0" w:lastRowFirstColumn="0" w:lastRowLastColumn="0"/>
            <w:tcW w:w="2835" w:type="dxa"/>
          </w:tcPr>
          <w:p w14:paraId="67ECEAAE" w14:textId="77777777" w:rsidR="005F59B3" w:rsidRDefault="005F59B3">
            <w:pPr>
              <w:pStyle w:val="LiminaireCcourant"/>
            </w:pPr>
          </w:p>
        </w:tc>
      </w:tr>
    </w:tbl>
    <w:p w14:paraId="58E70338" w14:textId="77777777" w:rsidR="001D0C11" w:rsidRDefault="001D0C11"/>
    <w:p w14:paraId="31735E07" w14:textId="77777777" w:rsidR="001D0C11" w:rsidRDefault="001D0C11">
      <w:pPr>
        <w:pStyle w:val="Titrecentr"/>
        <w:keepNext/>
        <w:keepLines/>
        <w:suppressLineNumbers w:val="0"/>
      </w:pPr>
      <w:bookmarkStart w:id="38" w:name="LangueDiffExterne3"/>
      <w:r>
        <w:t>Diffusion externe</w:t>
      </w:r>
      <w:bookmarkEnd w:id="38"/>
    </w:p>
    <w:tbl>
      <w:tblPr>
        <w:tblStyle w:val="Tableausimple2"/>
        <w:tblW w:w="0" w:type="auto"/>
        <w:tblInd w:w="-5" w:type="dxa"/>
        <w:tblLayout w:type="fixed"/>
        <w:tblLook w:val="0000" w:firstRow="0" w:lastRow="0" w:firstColumn="0" w:lastColumn="0" w:noHBand="0" w:noVBand="0"/>
      </w:tblPr>
      <w:tblGrid>
        <w:gridCol w:w="3544"/>
        <w:gridCol w:w="2552"/>
        <w:gridCol w:w="3827"/>
      </w:tblGrid>
      <w:tr w:rsidR="001D0C11" w14:paraId="1A46089D"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31EAEE7D" w14:textId="77777777" w:rsidR="001D0C11" w:rsidRDefault="001D0C11">
            <w:pPr>
              <w:pStyle w:val="LiminaireCgras"/>
            </w:pPr>
            <w:bookmarkStart w:id="39" w:name="gdocDIFFUSIONEXTERNE"/>
            <w:bookmarkEnd w:id="39"/>
            <w:r>
              <w:br w:type="page"/>
            </w:r>
            <w:bookmarkStart w:id="40" w:name="LangueNomE3"/>
            <w:r>
              <w:t>Nom</w:t>
            </w:r>
            <w:bookmarkEnd w:id="40"/>
          </w:p>
        </w:tc>
        <w:tc>
          <w:tcPr>
            <w:cnfStyle w:val="000001000000" w:firstRow="0" w:lastRow="0" w:firstColumn="0" w:lastColumn="0" w:oddVBand="0" w:evenVBand="1" w:oddHBand="0" w:evenHBand="0" w:firstRowFirstColumn="0" w:firstRowLastColumn="0" w:lastRowFirstColumn="0" w:lastRowLastColumn="0"/>
            <w:tcW w:w="2552" w:type="dxa"/>
          </w:tcPr>
          <w:p w14:paraId="1CCBF0E0" w14:textId="77777777" w:rsidR="001D0C11" w:rsidRDefault="001D0C11">
            <w:pPr>
              <w:pStyle w:val="LiminaireCgras"/>
            </w:pPr>
            <w:bookmarkStart w:id="41" w:name="LangueSigleE3"/>
            <w:r>
              <w:t>Sigle</w:t>
            </w:r>
            <w:bookmarkEnd w:id="41"/>
          </w:p>
        </w:tc>
        <w:tc>
          <w:tcPr>
            <w:cnfStyle w:val="000010000000" w:firstRow="0" w:lastRow="0" w:firstColumn="0" w:lastColumn="0" w:oddVBand="1" w:evenVBand="0" w:oddHBand="0" w:evenHBand="0" w:firstRowFirstColumn="0" w:firstRowLastColumn="0" w:lastRowFirstColumn="0" w:lastRowLastColumn="0"/>
            <w:tcW w:w="3827" w:type="dxa"/>
          </w:tcPr>
          <w:p w14:paraId="56E49572" w14:textId="77777777" w:rsidR="001D0C11" w:rsidRDefault="001D0C11">
            <w:pPr>
              <w:pStyle w:val="LiminaireCgras"/>
            </w:pPr>
            <w:r>
              <w:t>Observations</w:t>
            </w:r>
          </w:p>
        </w:tc>
      </w:tr>
      <w:tr w:rsidR="001D0C11" w14:paraId="609BEB20"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0BC52C7B" w14:textId="5560A3E4"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26481C10"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37696030" w14:textId="77777777" w:rsidR="001D0C11" w:rsidRDefault="001D0C11">
            <w:pPr>
              <w:pStyle w:val="LiminaireCcourant"/>
            </w:pPr>
          </w:p>
        </w:tc>
      </w:tr>
      <w:tr w:rsidR="001D0C11" w14:paraId="626745EC"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589814B9"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5D5FDED6"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41F4AB95" w14:textId="77777777" w:rsidR="001D0C11" w:rsidRDefault="001D0C11">
            <w:pPr>
              <w:pStyle w:val="LiminaireCcourant"/>
            </w:pPr>
          </w:p>
        </w:tc>
      </w:tr>
      <w:tr w:rsidR="001D0C11" w14:paraId="7292D87A"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0B229EC8" w14:textId="0243BB63" w:rsidR="001D0C11" w:rsidRDefault="007C13D7">
            <w:pPr>
              <w:pStyle w:val="LiminaireCcourant"/>
            </w:pPr>
            <w:r>
              <w:t xml:space="preserve">Candidats et Titulaires </w:t>
            </w:r>
          </w:p>
          <w:p w14:paraId="2EF263EC" w14:textId="3BCE284D" w:rsidR="007C13D7" w:rsidRDefault="007C13D7">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23F031DF"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50B60962" w14:textId="77777777" w:rsidR="001D0C11" w:rsidRDefault="001D0C11">
            <w:pPr>
              <w:pStyle w:val="LiminaireCcourant"/>
            </w:pPr>
          </w:p>
        </w:tc>
      </w:tr>
      <w:tr w:rsidR="001D0C11" w14:paraId="520F0B65"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0687C566"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21AC7DF3"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716886FA" w14:textId="77777777" w:rsidR="001D0C11" w:rsidRDefault="001D0C11">
            <w:pPr>
              <w:pStyle w:val="LiminaireCcourant"/>
            </w:pPr>
          </w:p>
        </w:tc>
      </w:tr>
      <w:tr w:rsidR="001D0C11" w14:paraId="12C38A9B"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26351528"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5D7975D9"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17AAE944" w14:textId="77777777" w:rsidR="001D0C11" w:rsidRDefault="001D0C11">
            <w:pPr>
              <w:pStyle w:val="LiminaireCcourant"/>
            </w:pPr>
          </w:p>
        </w:tc>
      </w:tr>
      <w:tr w:rsidR="001D0C11" w14:paraId="28D8CB44"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72A918EC"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5C2E13EA"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6EBECD59" w14:textId="77777777" w:rsidR="001D0C11" w:rsidRDefault="001D0C11">
            <w:pPr>
              <w:pStyle w:val="LiminaireCcourant"/>
            </w:pPr>
          </w:p>
        </w:tc>
      </w:tr>
      <w:tr w:rsidR="001D0C11" w14:paraId="4F3E88FE"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1FFAB3F7"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6FD6D069"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1F064980" w14:textId="77777777" w:rsidR="001D0C11" w:rsidRDefault="001D0C11">
            <w:pPr>
              <w:pStyle w:val="LiminaireCcourant"/>
            </w:pPr>
          </w:p>
        </w:tc>
      </w:tr>
      <w:tr w:rsidR="001D0C11" w14:paraId="7B32E852"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2D1A5BC8"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673FC386"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143CCA8B" w14:textId="77777777" w:rsidR="001D0C11" w:rsidRDefault="001D0C11">
            <w:pPr>
              <w:pStyle w:val="LiminaireCcourant"/>
            </w:pPr>
          </w:p>
        </w:tc>
      </w:tr>
      <w:tr w:rsidR="001D0C11" w14:paraId="32D8DFBD"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6B0789F9"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1B44FCC9"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40A27114" w14:textId="77777777" w:rsidR="001D0C11" w:rsidRDefault="001D0C11">
            <w:pPr>
              <w:pStyle w:val="LiminaireCcourant"/>
            </w:pPr>
          </w:p>
        </w:tc>
      </w:tr>
      <w:tr w:rsidR="001D0C11" w14:paraId="0D758574"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450C1679"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7BC6FE5D"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1C1930E5" w14:textId="77777777" w:rsidR="001D0C11" w:rsidRDefault="001D0C11">
            <w:pPr>
              <w:pStyle w:val="LiminaireCcourant"/>
            </w:pPr>
          </w:p>
        </w:tc>
      </w:tr>
      <w:tr w:rsidR="001D0C11" w14:paraId="1EC8ADE8"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708D78D2"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7E610DA4"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6C55486F" w14:textId="77777777" w:rsidR="001D0C11" w:rsidRDefault="001D0C11">
            <w:pPr>
              <w:pStyle w:val="LiminaireCcourant"/>
            </w:pPr>
          </w:p>
        </w:tc>
      </w:tr>
      <w:tr w:rsidR="001D0C11" w14:paraId="6768E93B"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13C46032"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6FAB1981"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11FE64AD" w14:textId="77777777" w:rsidR="001D0C11" w:rsidRDefault="001D0C11">
            <w:pPr>
              <w:pStyle w:val="LiminaireCcourant"/>
            </w:pPr>
          </w:p>
        </w:tc>
      </w:tr>
      <w:tr w:rsidR="001D0C11" w14:paraId="6E34A8D8" w14:textId="77777777" w:rsidTr="00EE0819">
        <w:tc>
          <w:tcPr>
            <w:cnfStyle w:val="000010000000" w:firstRow="0" w:lastRow="0" w:firstColumn="0" w:lastColumn="0" w:oddVBand="1" w:evenVBand="0" w:oddHBand="0" w:evenHBand="0" w:firstRowFirstColumn="0" w:firstRowLastColumn="0" w:lastRowFirstColumn="0" w:lastRowLastColumn="0"/>
            <w:tcW w:w="3544" w:type="dxa"/>
          </w:tcPr>
          <w:p w14:paraId="3EC878F7"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2BD5713A"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36657B36" w14:textId="77777777" w:rsidR="001D0C11" w:rsidRDefault="001D0C11">
            <w:pPr>
              <w:pStyle w:val="LiminaireCcourant"/>
            </w:pPr>
          </w:p>
        </w:tc>
      </w:tr>
      <w:tr w:rsidR="001D0C11" w14:paraId="49E84E46"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44" w:type="dxa"/>
          </w:tcPr>
          <w:p w14:paraId="753E6BB0" w14:textId="77777777" w:rsidR="001D0C11" w:rsidRDefault="001D0C11">
            <w:pPr>
              <w:pStyle w:val="LiminaireCcourant"/>
            </w:pPr>
          </w:p>
        </w:tc>
        <w:tc>
          <w:tcPr>
            <w:cnfStyle w:val="000001000000" w:firstRow="0" w:lastRow="0" w:firstColumn="0" w:lastColumn="0" w:oddVBand="0" w:evenVBand="1" w:oddHBand="0" w:evenHBand="0" w:firstRowFirstColumn="0" w:firstRowLastColumn="0" w:lastRowFirstColumn="0" w:lastRowLastColumn="0"/>
            <w:tcW w:w="2552" w:type="dxa"/>
          </w:tcPr>
          <w:p w14:paraId="76B63DA3" w14:textId="77777777" w:rsidR="001D0C11" w:rsidRDefault="001D0C11">
            <w:pPr>
              <w:pStyle w:val="LiminaireCcourant"/>
            </w:pPr>
          </w:p>
        </w:tc>
        <w:tc>
          <w:tcPr>
            <w:cnfStyle w:val="000010000000" w:firstRow="0" w:lastRow="0" w:firstColumn="0" w:lastColumn="0" w:oddVBand="1" w:evenVBand="0" w:oddHBand="0" w:evenHBand="0" w:firstRowFirstColumn="0" w:firstRowLastColumn="0" w:lastRowFirstColumn="0" w:lastRowLastColumn="0"/>
            <w:tcW w:w="3827" w:type="dxa"/>
          </w:tcPr>
          <w:p w14:paraId="48679C69" w14:textId="77777777" w:rsidR="001D0C11" w:rsidRDefault="001D0C11">
            <w:pPr>
              <w:pStyle w:val="LiminaireCcourant"/>
            </w:pPr>
          </w:p>
        </w:tc>
      </w:tr>
    </w:tbl>
    <w:p w14:paraId="700F9D02" w14:textId="27118EBA" w:rsidR="007C13D7" w:rsidRDefault="007C13D7"/>
    <w:p w14:paraId="679D4F1C" w14:textId="6742B44C" w:rsidR="007C13D7" w:rsidRDefault="007C13D7">
      <w:pPr>
        <w:widowControl/>
        <w:spacing w:before="0"/>
      </w:pPr>
      <w:r>
        <w:br w:type="page"/>
      </w:r>
    </w:p>
    <w:p w14:paraId="6E35F554" w14:textId="77777777" w:rsidR="001D0C11" w:rsidRDefault="001D0C11" w:rsidP="00C44FD3">
      <w:pPr>
        <w:jc w:val="center"/>
      </w:pPr>
    </w:p>
    <w:p w14:paraId="22073DCE" w14:textId="64771FDC" w:rsidR="001D0C11" w:rsidRDefault="001D0C11" w:rsidP="00C44FD3">
      <w:pPr>
        <w:pStyle w:val="Titrecentr"/>
        <w:keepNext/>
      </w:pPr>
      <w:bookmarkStart w:id="42" w:name="LangueModification"/>
      <w:r>
        <w:t>Modification</w:t>
      </w:r>
      <w:bookmarkEnd w:id="42"/>
    </w:p>
    <w:tbl>
      <w:tblPr>
        <w:tblStyle w:val="Tableausimple2"/>
        <w:tblW w:w="0" w:type="auto"/>
        <w:tblInd w:w="-5" w:type="dxa"/>
        <w:tblLayout w:type="fixed"/>
        <w:tblLook w:val="0000" w:firstRow="0" w:lastRow="0" w:firstColumn="0" w:lastColumn="0" w:noHBand="0" w:noVBand="0"/>
      </w:tblPr>
      <w:tblGrid>
        <w:gridCol w:w="568"/>
        <w:gridCol w:w="708"/>
        <w:gridCol w:w="1162"/>
        <w:gridCol w:w="7343"/>
      </w:tblGrid>
      <w:tr w:rsidR="001D0C11" w14:paraId="0D05F9FD" w14:textId="77777777" w:rsidTr="00EE081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8" w:type="dxa"/>
          </w:tcPr>
          <w:p w14:paraId="0ADAC6DB" w14:textId="77777777" w:rsidR="001D0C11" w:rsidRDefault="001D0C11">
            <w:pPr>
              <w:pStyle w:val="LiminaireCTitre"/>
              <w:rPr>
                <w:sz w:val="20"/>
              </w:rPr>
            </w:pPr>
            <w:bookmarkStart w:id="43" w:name="LangueEdition4"/>
            <w:r>
              <w:rPr>
                <w:sz w:val="20"/>
              </w:rPr>
              <w:t>Ed.</w:t>
            </w:r>
            <w:bookmarkEnd w:id="43"/>
          </w:p>
        </w:tc>
        <w:tc>
          <w:tcPr>
            <w:cnfStyle w:val="000001000000" w:firstRow="0" w:lastRow="0" w:firstColumn="0" w:lastColumn="0" w:oddVBand="0" w:evenVBand="1" w:oddHBand="0" w:evenHBand="0" w:firstRowFirstColumn="0" w:firstRowLastColumn="0" w:lastRowFirstColumn="0" w:lastRowLastColumn="0"/>
            <w:tcW w:w="708" w:type="dxa"/>
          </w:tcPr>
          <w:p w14:paraId="060B69D2" w14:textId="77777777" w:rsidR="001D0C11" w:rsidRDefault="001D0C11">
            <w:pPr>
              <w:pStyle w:val="LiminaireCTitre"/>
              <w:rPr>
                <w:sz w:val="20"/>
              </w:rPr>
            </w:pPr>
            <w:r>
              <w:rPr>
                <w:sz w:val="20"/>
              </w:rPr>
              <w:t>Rév.</w:t>
            </w:r>
          </w:p>
        </w:tc>
        <w:tc>
          <w:tcPr>
            <w:cnfStyle w:val="000010000000" w:firstRow="0" w:lastRow="0" w:firstColumn="0" w:lastColumn="0" w:oddVBand="1" w:evenVBand="0" w:oddHBand="0" w:evenHBand="0" w:firstRowFirstColumn="0" w:firstRowLastColumn="0" w:lastRowFirstColumn="0" w:lastRowLastColumn="0"/>
            <w:tcW w:w="1162" w:type="dxa"/>
          </w:tcPr>
          <w:p w14:paraId="7EE761D8" w14:textId="77777777" w:rsidR="001D0C11" w:rsidRDefault="001D0C11">
            <w:pPr>
              <w:pStyle w:val="LiminaireCTitre"/>
              <w:rPr>
                <w:sz w:val="20"/>
              </w:rPr>
            </w:pPr>
            <w:r>
              <w:rPr>
                <w:sz w:val="20"/>
              </w:rPr>
              <w:t>Date</w:t>
            </w:r>
          </w:p>
        </w:tc>
        <w:tc>
          <w:tcPr>
            <w:cnfStyle w:val="000001000000" w:firstRow="0" w:lastRow="0" w:firstColumn="0" w:lastColumn="0" w:oddVBand="0" w:evenVBand="1" w:oddHBand="0" w:evenHBand="0" w:firstRowFirstColumn="0" w:firstRowLastColumn="0" w:lastRowFirstColumn="0" w:lastRowLastColumn="0"/>
            <w:tcW w:w="7343" w:type="dxa"/>
          </w:tcPr>
          <w:p w14:paraId="0DA1A364" w14:textId="77777777" w:rsidR="001D0C11" w:rsidRDefault="001D0C11">
            <w:pPr>
              <w:pStyle w:val="LiminaireCTitre"/>
              <w:rPr>
                <w:sz w:val="20"/>
              </w:rPr>
            </w:pPr>
            <w:bookmarkStart w:id="44" w:name="gdocTABLEMODIFICATION"/>
            <w:bookmarkEnd w:id="44"/>
            <w:r>
              <w:rPr>
                <w:sz w:val="20"/>
              </w:rPr>
              <w:t>Référence, Auteur(s), Causes d’évolution</w:t>
            </w:r>
          </w:p>
        </w:tc>
      </w:tr>
      <w:tr w:rsidR="005D2384" w14:paraId="387118E1" w14:textId="77777777" w:rsidTr="00EE0819">
        <w:tc>
          <w:tcPr>
            <w:cnfStyle w:val="000010000000" w:firstRow="0" w:lastRow="0" w:firstColumn="0" w:lastColumn="0" w:oddVBand="1" w:evenVBand="0" w:oddHBand="0" w:evenHBand="0" w:firstRowFirstColumn="0" w:firstRowLastColumn="0" w:lastRowFirstColumn="0" w:lastRowLastColumn="0"/>
            <w:tcW w:w="568" w:type="dxa"/>
          </w:tcPr>
          <w:p w14:paraId="6D367A69" w14:textId="77777777" w:rsidR="005D2384" w:rsidRDefault="005D2384" w:rsidP="005D2384">
            <w:pPr>
              <w:pStyle w:val="LiminaireCcourant"/>
            </w:pPr>
          </w:p>
        </w:tc>
        <w:tc>
          <w:tcPr>
            <w:cnfStyle w:val="000001000000" w:firstRow="0" w:lastRow="0" w:firstColumn="0" w:lastColumn="0" w:oddVBand="0" w:evenVBand="1" w:oddHBand="0" w:evenHBand="0" w:firstRowFirstColumn="0" w:firstRowLastColumn="0" w:lastRowFirstColumn="0" w:lastRowLastColumn="0"/>
            <w:tcW w:w="708" w:type="dxa"/>
          </w:tcPr>
          <w:p w14:paraId="5E030FB2" w14:textId="77777777" w:rsidR="005D2384" w:rsidRDefault="005D2384" w:rsidP="005D2384">
            <w:pPr>
              <w:pStyle w:val="LiminaireCcourant"/>
            </w:pPr>
          </w:p>
        </w:tc>
        <w:tc>
          <w:tcPr>
            <w:cnfStyle w:val="000010000000" w:firstRow="0" w:lastRow="0" w:firstColumn="0" w:lastColumn="0" w:oddVBand="1" w:evenVBand="0" w:oddHBand="0" w:evenHBand="0" w:firstRowFirstColumn="0" w:firstRowLastColumn="0" w:lastRowFirstColumn="0" w:lastRowLastColumn="0"/>
            <w:tcW w:w="1162" w:type="dxa"/>
          </w:tcPr>
          <w:p w14:paraId="367DFBC0" w14:textId="77777777" w:rsidR="005D2384" w:rsidRDefault="005D2384" w:rsidP="005D2384">
            <w:pPr>
              <w:pStyle w:val="LiminaireCcourant"/>
            </w:pPr>
          </w:p>
        </w:tc>
        <w:tc>
          <w:tcPr>
            <w:cnfStyle w:val="000001000000" w:firstRow="0" w:lastRow="0" w:firstColumn="0" w:lastColumn="0" w:oddVBand="0" w:evenVBand="1" w:oddHBand="0" w:evenHBand="0" w:firstRowFirstColumn="0" w:firstRowLastColumn="0" w:lastRowFirstColumn="0" w:lastRowLastColumn="0"/>
            <w:tcW w:w="7343" w:type="dxa"/>
          </w:tcPr>
          <w:p w14:paraId="1A2FD7A8" w14:textId="14D368AC" w:rsidR="00C44FD3" w:rsidRDefault="00C44FD3" w:rsidP="00C44FD3">
            <w:pPr>
              <w:pStyle w:val="LiminaireCcourant"/>
              <w:ind w:left="0"/>
            </w:pPr>
          </w:p>
        </w:tc>
      </w:tr>
    </w:tbl>
    <w:p w14:paraId="464C811A" w14:textId="3164D146" w:rsidR="007D0379" w:rsidRDefault="007D0379" w:rsidP="004A7A8B"/>
    <w:p w14:paraId="03BD2F71" w14:textId="77777777" w:rsidR="007D0379" w:rsidRDefault="007D0379">
      <w:pPr>
        <w:widowControl/>
        <w:spacing w:before="0"/>
      </w:pPr>
      <w:r>
        <w:br w:type="page"/>
      </w:r>
    </w:p>
    <w:p w14:paraId="2C114BC7" w14:textId="37336C64" w:rsidR="007D0379" w:rsidRDefault="007D0379" w:rsidP="00AA1EAC">
      <w:r>
        <w:lastRenderedPageBreak/>
        <w:t xml:space="preserve"> </w:t>
      </w:r>
    </w:p>
    <w:p w14:paraId="4ABA85E9" w14:textId="3B2B5AA0" w:rsidR="007D0379" w:rsidRDefault="007D0379" w:rsidP="007D0379">
      <w:pPr>
        <w:pStyle w:val="Titrecentr"/>
        <w:keepNext/>
      </w:pPr>
      <w:r>
        <w:t>SOMMAIRE</w:t>
      </w:r>
    </w:p>
    <w:p w14:paraId="6E7FA188" w14:textId="77777777" w:rsidR="004A7A8B" w:rsidRPr="004A7A8B" w:rsidRDefault="004A7A8B" w:rsidP="004A7A8B"/>
    <w:bookmarkStart w:id="45" w:name="gdocSOMMAIREANNEXE"/>
    <w:bookmarkEnd w:id="45"/>
    <w:p w14:paraId="60477C3B" w14:textId="4B24E27B" w:rsidR="00F14763" w:rsidRDefault="00F14763">
      <w:pPr>
        <w:pStyle w:val="TM1"/>
        <w:tabs>
          <w:tab w:val="left" w:pos="1162"/>
        </w:tabs>
        <w:rPr>
          <w:rFonts w:asciiTheme="minorHAnsi" w:eastAsiaTheme="minorEastAsia" w:hAnsiTheme="minorHAnsi" w:cstheme="minorBidi"/>
          <w:b w:val="0"/>
          <w:bCs w:val="0"/>
          <w:caps w:val="0"/>
          <w:sz w:val="22"/>
          <w:szCs w:val="22"/>
        </w:rPr>
      </w:pPr>
      <w:r>
        <w:fldChar w:fldCharType="begin"/>
      </w:r>
      <w:r>
        <w:instrText xml:space="preserve"> TOC \F C \H \Z \T "GLOSSAIRE;1;TITRE 1;1;TITRE 2;2;TITRE 3;3;TITRE 4;4;TITRE 5;5;TITRE 6;6;TITRE 7;7;TITRE 8;8;TITRE 9;9" </w:instrText>
      </w:r>
      <w:r>
        <w:fldChar w:fldCharType="separate"/>
      </w:r>
      <w:hyperlink w:anchor="_Toc88579264" w:history="1">
        <w:r w:rsidRPr="00515F33">
          <w:rPr>
            <w:rStyle w:val="Lienhypertexte"/>
          </w:rPr>
          <w:t>1.</w:t>
        </w:r>
        <w:r>
          <w:rPr>
            <w:rFonts w:asciiTheme="minorHAnsi" w:eastAsiaTheme="minorEastAsia" w:hAnsiTheme="minorHAnsi" w:cstheme="minorBidi"/>
            <w:b w:val="0"/>
            <w:bCs w:val="0"/>
            <w:caps w:val="0"/>
            <w:sz w:val="22"/>
            <w:szCs w:val="22"/>
          </w:rPr>
          <w:tab/>
        </w:r>
        <w:r w:rsidRPr="00515F33">
          <w:rPr>
            <w:rStyle w:val="Lienhypertexte"/>
          </w:rPr>
          <w:t>INTRODUCTION</w:t>
        </w:r>
        <w:r>
          <w:rPr>
            <w:webHidden/>
          </w:rPr>
          <w:tab/>
        </w:r>
        <w:r>
          <w:rPr>
            <w:webHidden/>
          </w:rPr>
          <w:fldChar w:fldCharType="begin"/>
        </w:r>
        <w:r>
          <w:rPr>
            <w:webHidden/>
          </w:rPr>
          <w:instrText xml:space="preserve"> PAGEREF _Toc88579264 \h </w:instrText>
        </w:r>
        <w:r>
          <w:rPr>
            <w:webHidden/>
          </w:rPr>
        </w:r>
        <w:r>
          <w:rPr>
            <w:webHidden/>
          </w:rPr>
          <w:fldChar w:fldCharType="separate"/>
        </w:r>
        <w:r w:rsidR="005364F0">
          <w:rPr>
            <w:webHidden/>
          </w:rPr>
          <w:t>6</w:t>
        </w:r>
        <w:r>
          <w:rPr>
            <w:webHidden/>
          </w:rPr>
          <w:fldChar w:fldCharType="end"/>
        </w:r>
      </w:hyperlink>
    </w:p>
    <w:p w14:paraId="3175D207" w14:textId="74E34A7E" w:rsidR="00F14763" w:rsidRDefault="0040743A">
      <w:pPr>
        <w:pStyle w:val="TM1"/>
        <w:tabs>
          <w:tab w:val="left" w:pos="1162"/>
        </w:tabs>
        <w:rPr>
          <w:rFonts w:asciiTheme="minorHAnsi" w:eastAsiaTheme="minorEastAsia" w:hAnsiTheme="minorHAnsi" w:cstheme="minorBidi"/>
          <w:b w:val="0"/>
          <w:bCs w:val="0"/>
          <w:caps w:val="0"/>
          <w:sz w:val="22"/>
          <w:szCs w:val="22"/>
        </w:rPr>
      </w:pPr>
      <w:hyperlink w:anchor="_Toc88579265" w:history="1">
        <w:r w:rsidR="00F14763" w:rsidRPr="00515F33">
          <w:rPr>
            <w:rStyle w:val="Lienhypertexte"/>
          </w:rPr>
          <w:t>2.</w:t>
        </w:r>
        <w:r w:rsidR="00F14763">
          <w:rPr>
            <w:rFonts w:asciiTheme="minorHAnsi" w:eastAsiaTheme="minorEastAsia" w:hAnsiTheme="minorHAnsi" w:cstheme="minorBidi"/>
            <w:b w:val="0"/>
            <w:bCs w:val="0"/>
            <w:caps w:val="0"/>
            <w:sz w:val="22"/>
            <w:szCs w:val="22"/>
          </w:rPr>
          <w:tab/>
        </w:r>
        <w:r w:rsidR="00F14763" w:rsidRPr="00515F33">
          <w:rPr>
            <w:rStyle w:val="Lienhypertexte"/>
          </w:rPr>
          <w:t>Description des moyens du CNES en terme d’usine logicielle</w:t>
        </w:r>
        <w:r w:rsidR="00F14763">
          <w:rPr>
            <w:webHidden/>
          </w:rPr>
          <w:tab/>
        </w:r>
        <w:r w:rsidR="00F14763">
          <w:rPr>
            <w:webHidden/>
          </w:rPr>
          <w:fldChar w:fldCharType="begin"/>
        </w:r>
        <w:r w:rsidR="00F14763">
          <w:rPr>
            <w:webHidden/>
          </w:rPr>
          <w:instrText xml:space="preserve"> PAGEREF _Toc88579265 \h </w:instrText>
        </w:r>
        <w:r w:rsidR="00F14763">
          <w:rPr>
            <w:webHidden/>
          </w:rPr>
        </w:r>
        <w:r w:rsidR="00F14763">
          <w:rPr>
            <w:webHidden/>
          </w:rPr>
          <w:fldChar w:fldCharType="separate"/>
        </w:r>
        <w:r w:rsidR="005364F0">
          <w:rPr>
            <w:webHidden/>
          </w:rPr>
          <w:t>7</w:t>
        </w:r>
        <w:r w:rsidR="00F14763">
          <w:rPr>
            <w:webHidden/>
          </w:rPr>
          <w:fldChar w:fldCharType="end"/>
        </w:r>
      </w:hyperlink>
    </w:p>
    <w:p w14:paraId="10073448" w14:textId="7A4FCAA2" w:rsidR="00F14763" w:rsidRDefault="0040743A">
      <w:pPr>
        <w:pStyle w:val="TM2"/>
        <w:tabs>
          <w:tab w:val="left" w:pos="1559"/>
        </w:tabs>
        <w:rPr>
          <w:rFonts w:asciiTheme="minorHAnsi" w:eastAsiaTheme="minorEastAsia" w:hAnsiTheme="minorHAnsi" w:cstheme="minorBidi"/>
          <w:b w:val="0"/>
          <w:bCs w:val="0"/>
          <w:caps w:val="0"/>
          <w:sz w:val="22"/>
          <w:szCs w:val="22"/>
        </w:rPr>
      </w:pPr>
      <w:hyperlink w:anchor="_Toc88579266" w:history="1">
        <w:r w:rsidR="00F14763" w:rsidRPr="00515F33">
          <w:rPr>
            <w:rStyle w:val="Lienhypertexte"/>
          </w:rPr>
          <w:t>2.1.</w:t>
        </w:r>
        <w:r w:rsidR="00F14763">
          <w:rPr>
            <w:rFonts w:asciiTheme="minorHAnsi" w:eastAsiaTheme="minorEastAsia" w:hAnsiTheme="minorHAnsi" w:cstheme="minorBidi"/>
            <w:b w:val="0"/>
            <w:bCs w:val="0"/>
            <w:caps w:val="0"/>
            <w:sz w:val="22"/>
            <w:szCs w:val="22"/>
          </w:rPr>
          <w:tab/>
        </w:r>
        <w:r w:rsidR="00F14763" w:rsidRPr="00515F33">
          <w:rPr>
            <w:rStyle w:val="Lienhypertexte"/>
            <w:shd w:val="clear" w:color="auto" w:fill="FFFFFF"/>
          </w:rPr>
          <w:t>Fonctions et périmètre de l’usine logicielle CNES</w:t>
        </w:r>
        <w:r w:rsidR="00F14763">
          <w:rPr>
            <w:webHidden/>
          </w:rPr>
          <w:tab/>
        </w:r>
        <w:r w:rsidR="00F14763">
          <w:rPr>
            <w:webHidden/>
          </w:rPr>
          <w:fldChar w:fldCharType="begin"/>
        </w:r>
        <w:r w:rsidR="00F14763">
          <w:rPr>
            <w:webHidden/>
          </w:rPr>
          <w:instrText xml:space="preserve"> PAGEREF _Toc88579266 \h </w:instrText>
        </w:r>
        <w:r w:rsidR="00F14763">
          <w:rPr>
            <w:webHidden/>
          </w:rPr>
        </w:r>
        <w:r w:rsidR="00F14763">
          <w:rPr>
            <w:webHidden/>
          </w:rPr>
          <w:fldChar w:fldCharType="separate"/>
        </w:r>
        <w:r w:rsidR="005364F0">
          <w:rPr>
            <w:webHidden/>
          </w:rPr>
          <w:t>7</w:t>
        </w:r>
        <w:r w:rsidR="00F14763">
          <w:rPr>
            <w:webHidden/>
          </w:rPr>
          <w:fldChar w:fldCharType="end"/>
        </w:r>
      </w:hyperlink>
    </w:p>
    <w:p w14:paraId="7F6D6A8B" w14:textId="23F1922E" w:rsidR="00F14763" w:rsidRDefault="0040743A">
      <w:pPr>
        <w:pStyle w:val="TM2"/>
        <w:tabs>
          <w:tab w:val="left" w:pos="1559"/>
        </w:tabs>
        <w:rPr>
          <w:rFonts w:asciiTheme="minorHAnsi" w:eastAsiaTheme="minorEastAsia" w:hAnsiTheme="minorHAnsi" w:cstheme="minorBidi"/>
          <w:b w:val="0"/>
          <w:bCs w:val="0"/>
          <w:caps w:val="0"/>
          <w:sz w:val="22"/>
          <w:szCs w:val="22"/>
        </w:rPr>
      </w:pPr>
      <w:hyperlink w:anchor="_Toc88579267" w:history="1">
        <w:r w:rsidR="00F14763" w:rsidRPr="00515F33">
          <w:rPr>
            <w:rStyle w:val="Lienhypertexte"/>
          </w:rPr>
          <w:t>2.2.</w:t>
        </w:r>
        <w:r w:rsidR="00F14763">
          <w:rPr>
            <w:rFonts w:asciiTheme="minorHAnsi" w:eastAsiaTheme="minorEastAsia" w:hAnsiTheme="minorHAnsi" w:cstheme="minorBidi"/>
            <w:b w:val="0"/>
            <w:bCs w:val="0"/>
            <w:caps w:val="0"/>
            <w:sz w:val="22"/>
            <w:szCs w:val="22"/>
          </w:rPr>
          <w:tab/>
        </w:r>
        <w:r w:rsidR="00F14763" w:rsidRPr="00515F33">
          <w:rPr>
            <w:rStyle w:val="Lienhypertexte"/>
            <w:shd w:val="clear" w:color="auto" w:fill="FFFFFF"/>
          </w:rPr>
          <w:t>Confidentialité des codes</w:t>
        </w:r>
        <w:r w:rsidR="00F14763">
          <w:rPr>
            <w:webHidden/>
          </w:rPr>
          <w:tab/>
        </w:r>
        <w:r w:rsidR="00F14763">
          <w:rPr>
            <w:webHidden/>
          </w:rPr>
          <w:fldChar w:fldCharType="begin"/>
        </w:r>
        <w:r w:rsidR="00F14763">
          <w:rPr>
            <w:webHidden/>
          </w:rPr>
          <w:instrText xml:space="preserve"> PAGEREF _Toc88579267 \h </w:instrText>
        </w:r>
        <w:r w:rsidR="00F14763">
          <w:rPr>
            <w:webHidden/>
          </w:rPr>
        </w:r>
        <w:r w:rsidR="00F14763">
          <w:rPr>
            <w:webHidden/>
          </w:rPr>
          <w:fldChar w:fldCharType="separate"/>
        </w:r>
        <w:r w:rsidR="005364F0">
          <w:rPr>
            <w:webHidden/>
          </w:rPr>
          <w:t>8</w:t>
        </w:r>
        <w:r w:rsidR="00F14763">
          <w:rPr>
            <w:webHidden/>
          </w:rPr>
          <w:fldChar w:fldCharType="end"/>
        </w:r>
      </w:hyperlink>
    </w:p>
    <w:p w14:paraId="239D6623" w14:textId="5DEC46EC" w:rsidR="00F14763" w:rsidRDefault="0040743A">
      <w:pPr>
        <w:pStyle w:val="TM2"/>
        <w:tabs>
          <w:tab w:val="left" w:pos="1559"/>
        </w:tabs>
        <w:rPr>
          <w:rFonts w:asciiTheme="minorHAnsi" w:eastAsiaTheme="minorEastAsia" w:hAnsiTheme="minorHAnsi" w:cstheme="minorBidi"/>
          <w:b w:val="0"/>
          <w:bCs w:val="0"/>
          <w:caps w:val="0"/>
          <w:sz w:val="22"/>
          <w:szCs w:val="22"/>
        </w:rPr>
      </w:pPr>
      <w:hyperlink w:anchor="_Toc88579268" w:history="1">
        <w:r w:rsidR="00F14763" w:rsidRPr="00515F33">
          <w:rPr>
            <w:rStyle w:val="Lienhypertexte"/>
          </w:rPr>
          <w:t>2.3.</w:t>
        </w:r>
        <w:r w:rsidR="00F14763">
          <w:rPr>
            <w:rFonts w:asciiTheme="minorHAnsi" w:eastAsiaTheme="minorEastAsia" w:hAnsiTheme="minorHAnsi" w:cstheme="minorBidi"/>
            <w:b w:val="0"/>
            <w:bCs w:val="0"/>
            <w:caps w:val="0"/>
            <w:sz w:val="22"/>
            <w:szCs w:val="22"/>
          </w:rPr>
          <w:tab/>
        </w:r>
        <w:r w:rsidR="00F14763" w:rsidRPr="00515F33">
          <w:rPr>
            <w:rStyle w:val="Lienhypertexte"/>
            <w:shd w:val="clear" w:color="auto" w:fill="FFFFFF"/>
          </w:rPr>
          <w:t>Niveau de service maintenu par le CNES</w:t>
        </w:r>
        <w:r w:rsidR="00F14763">
          <w:rPr>
            <w:webHidden/>
          </w:rPr>
          <w:tab/>
        </w:r>
        <w:r w:rsidR="00F14763">
          <w:rPr>
            <w:webHidden/>
          </w:rPr>
          <w:fldChar w:fldCharType="begin"/>
        </w:r>
        <w:r w:rsidR="00F14763">
          <w:rPr>
            <w:webHidden/>
          </w:rPr>
          <w:instrText xml:space="preserve"> PAGEREF _Toc88579268 \h </w:instrText>
        </w:r>
        <w:r w:rsidR="00F14763">
          <w:rPr>
            <w:webHidden/>
          </w:rPr>
        </w:r>
        <w:r w:rsidR="00F14763">
          <w:rPr>
            <w:webHidden/>
          </w:rPr>
          <w:fldChar w:fldCharType="separate"/>
        </w:r>
        <w:r w:rsidR="005364F0">
          <w:rPr>
            <w:webHidden/>
          </w:rPr>
          <w:t>8</w:t>
        </w:r>
        <w:r w:rsidR="00F14763">
          <w:rPr>
            <w:webHidden/>
          </w:rPr>
          <w:fldChar w:fldCharType="end"/>
        </w:r>
      </w:hyperlink>
    </w:p>
    <w:p w14:paraId="68640821" w14:textId="0BE22B80" w:rsidR="00F14763" w:rsidRDefault="0040743A">
      <w:pPr>
        <w:pStyle w:val="TM2"/>
        <w:tabs>
          <w:tab w:val="left" w:pos="1559"/>
        </w:tabs>
        <w:rPr>
          <w:rFonts w:asciiTheme="minorHAnsi" w:eastAsiaTheme="minorEastAsia" w:hAnsiTheme="minorHAnsi" w:cstheme="minorBidi"/>
          <w:b w:val="0"/>
          <w:bCs w:val="0"/>
          <w:caps w:val="0"/>
          <w:sz w:val="22"/>
          <w:szCs w:val="22"/>
        </w:rPr>
      </w:pPr>
      <w:hyperlink w:anchor="_Toc88579269" w:history="1">
        <w:r w:rsidR="00F14763" w:rsidRPr="00515F33">
          <w:rPr>
            <w:rStyle w:val="Lienhypertexte"/>
          </w:rPr>
          <w:t>2.4.</w:t>
        </w:r>
        <w:r w:rsidR="00F14763">
          <w:rPr>
            <w:rFonts w:asciiTheme="minorHAnsi" w:eastAsiaTheme="minorEastAsia" w:hAnsiTheme="minorHAnsi" w:cstheme="minorBidi"/>
            <w:b w:val="0"/>
            <w:bCs w:val="0"/>
            <w:caps w:val="0"/>
            <w:sz w:val="22"/>
            <w:szCs w:val="22"/>
          </w:rPr>
          <w:tab/>
        </w:r>
        <w:r w:rsidR="00F14763" w:rsidRPr="00515F33">
          <w:rPr>
            <w:rStyle w:val="Lienhypertexte"/>
            <w:shd w:val="clear" w:color="auto" w:fill="FFFFFF"/>
          </w:rPr>
          <w:t>Utilisation de l’usine</w:t>
        </w:r>
        <w:r w:rsidR="00F14763">
          <w:rPr>
            <w:webHidden/>
          </w:rPr>
          <w:tab/>
        </w:r>
        <w:r w:rsidR="00F14763">
          <w:rPr>
            <w:webHidden/>
          </w:rPr>
          <w:fldChar w:fldCharType="begin"/>
        </w:r>
        <w:r w:rsidR="00F14763">
          <w:rPr>
            <w:webHidden/>
          </w:rPr>
          <w:instrText xml:space="preserve"> PAGEREF _Toc88579269 \h </w:instrText>
        </w:r>
        <w:r w:rsidR="00F14763">
          <w:rPr>
            <w:webHidden/>
          </w:rPr>
        </w:r>
        <w:r w:rsidR="00F14763">
          <w:rPr>
            <w:webHidden/>
          </w:rPr>
          <w:fldChar w:fldCharType="separate"/>
        </w:r>
        <w:r w:rsidR="005364F0">
          <w:rPr>
            <w:webHidden/>
          </w:rPr>
          <w:t>9</w:t>
        </w:r>
        <w:r w:rsidR="00F14763">
          <w:rPr>
            <w:webHidden/>
          </w:rPr>
          <w:fldChar w:fldCharType="end"/>
        </w:r>
      </w:hyperlink>
    </w:p>
    <w:p w14:paraId="6098DBC3" w14:textId="1579DD3E" w:rsidR="00F14763" w:rsidRDefault="0040743A">
      <w:pPr>
        <w:pStyle w:val="TM1"/>
        <w:tabs>
          <w:tab w:val="left" w:pos="1162"/>
        </w:tabs>
        <w:rPr>
          <w:rFonts w:asciiTheme="minorHAnsi" w:eastAsiaTheme="minorEastAsia" w:hAnsiTheme="minorHAnsi" w:cstheme="minorBidi"/>
          <w:b w:val="0"/>
          <w:bCs w:val="0"/>
          <w:caps w:val="0"/>
          <w:sz w:val="22"/>
          <w:szCs w:val="22"/>
        </w:rPr>
      </w:pPr>
      <w:hyperlink w:anchor="_Toc88579270" w:history="1">
        <w:r w:rsidR="00F14763" w:rsidRPr="00515F33">
          <w:rPr>
            <w:rStyle w:val="Lienhypertexte"/>
          </w:rPr>
          <w:t>3.</w:t>
        </w:r>
        <w:r w:rsidR="00F14763">
          <w:rPr>
            <w:rFonts w:asciiTheme="minorHAnsi" w:eastAsiaTheme="minorEastAsia" w:hAnsiTheme="minorHAnsi" w:cstheme="minorBidi"/>
            <w:b w:val="0"/>
            <w:bCs w:val="0"/>
            <w:caps w:val="0"/>
            <w:sz w:val="22"/>
            <w:szCs w:val="22"/>
          </w:rPr>
          <w:tab/>
        </w:r>
        <w:r w:rsidR="00F14763" w:rsidRPr="00515F33">
          <w:rPr>
            <w:rStyle w:val="Lienhypertexte"/>
          </w:rPr>
          <w:t>EXIGENCES DE NIVEAU ACCORD-CADRE</w:t>
        </w:r>
        <w:r w:rsidR="00F14763">
          <w:rPr>
            <w:webHidden/>
          </w:rPr>
          <w:tab/>
        </w:r>
        <w:r w:rsidR="00F14763">
          <w:rPr>
            <w:webHidden/>
          </w:rPr>
          <w:fldChar w:fldCharType="begin"/>
        </w:r>
        <w:r w:rsidR="00F14763">
          <w:rPr>
            <w:webHidden/>
          </w:rPr>
          <w:instrText xml:space="preserve"> PAGEREF _Toc88579270 \h </w:instrText>
        </w:r>
        <w:r w:rsidR="00F14763">
          <w:rPr>
            <w:webHidden/>
          </w:rPr>
        </w:r>
        <w:r w:rsidR="00F14763">
          <w:rPr>
            <w:webHidden/>
          </w:rPr>
          <w:fldChar w:fldCharType="separate"/>
        </w:r>
        <w:r w:rsidR="005364F0">
          <w:rPr>
            <w:webHidden/>
          </w:rPr>
          <w:t>10</w:t>
        </w:r>
        <w:r w:rsidR="00F14763">
          <w:rPr>
            <w:webHidden/>
          </w:rPr>
          <w:fldChar w:fldCharType="end"/>
        </w:r>
      </w:hyperlink>
    </w:p>
    <w:p w14:paraId="6333B8C1" w14:textId="714A31FE" w:rsidR="00F14763" w:rsidRDefault="0040743A">
      <w:pPr>
        <w:pStyle w:val="TM1"/>
        <w:tabs>
          <w:tab w:val="left" w:pos="1162"/>
        </w:tabs>
        <w:rPr>
          <w:rFonts w:asciiTheme="minorHAnsi" w:eastAsiaTheme="minorEastAsia" w:hAnsiTheme="minorHAnsi" w:cstheme="minorBidi"/>
          <w:b w:val="0"/>
          <w:bCs w:val="0"/>
          <w:caps w:val="0"/>
          <w:sz w:val="22"/>
          <w:szCs w:val="22"/>
        </w:rPr>
      </w:pPr>
      <w:hyperlink w:anchor="_Toc88579271" w:history="1">
        <w:r w:rsidR="00F14763" w:rsidRPr="00515F33">
          <w:rPr>
            <w:rStyle w:val="Lienhypertexte"/>
          </w:rPr>
          <w:t>4.</w:t>
        </w:r>
        <w:r w:rsidR="00F14763">
          <w:rPr>
            <w:rFonts w:asciiTheme="minorHAnsi" w:eastAsiaTheme="minorEastAsia" w:hAnsiTheme="minorHAnsi" w:cstheme="minorBidi"/>
            <w:b w:val="0"/>
            <w:bCs w:val="0"/>
            <w:caps w:val="0"/>
            <w:sz w:val="22"/>
            <w:szCs w:val="22"/>
          </w:rPr>
          <w:tab/>
        </w:r>
        <w:r w:rsidR="00F14763" w:rsidRPr="00515F33">
          <w:rPr>
            <w:rStyle w:val="Lienhypertexte"/>
          </w:rPr>
          <w:t>REPONSE A UNE CONSULTATION SIMPLIFIEE SOUS ACCORD CADRE</w:t>
        </w:r>
        <w:r w:rsidR="00F14763">
          <w:rPr>
            <w:webHidden/>
          </w:rPr>
          <w:tab/>
        </w:r>
        <w:r w:rsidR="00F14763">
          <w:rPr>
            <w:webHidden/>
          </w:rPr>
          <w:fldChar w:fldCharType="begin"/>
        </w:r>
        <w:r w:rsidR="00F14763">
          <w:rPr>
            <w:webHidden/>
          </w:rPr>
          <w:instrText xml:space="preserve"> PAGEREF _Toc88579271 \h </w:instrText>
        </w:r>
        <w:r w:rsidR="00F14763">
          <w:rPr>
            <w:webHidden/>
          </w:rPr>
        </w:r>
        <w:r w:rsidR="00F14763">
          <w:rPr>
            <w:webHidden/>
          </w:rPr>
          <w:fldChar w:fldCharType="separate"/>
        </w:r>
        <w:r w:rsidR="005364F0">
          <w:rPr>
            <w:webHidden/>
          </w:rPr>
          <w:t>11</w:t>
        </w:r>
        <w:r w:rsidR="00F14763">
          <w:rPr>
            <w:webHidden/>
          </w:rPr>
          <w:fldChar w:fldCharType="end"/>
        </w:r>
      </w:hyperlink>
    </w:p>
    <w:p w14:paraId="5243BA0D" w14:textId="56D30196" w:rsidR="00F14763" w:rsidRDefault="0040743A">
      <w:pPr>
        <w:pStyle w:val="TM1"/>
        <w:tabs>
          <w:tab w:val="left" w:pos="1162"/>
        </w:tabs>
        <w:rPr>
          <w:rFonts w:asciiTheme="minorHAnsi" w:eastAsiaTheme="minorEastAsia" w:hAnsiTheme="minorHAnsi" w:cstheme="minorBidi"/>
          <w:b w:val="0"/>
          <w:bCs w:val="0"/>
          <w:caps w:val="0"/>
          <w:sz w:val="22"/>
          <w:szCs w:val="22"/>
        </w:rPr>
      </w:pPr>
      <w:hyperlink w:anchor="_Toc88579272" w:history="1">
        <w:r w:rsidR="00F14763" w:rsidRPr="00515F33">
          <w:rPr>
            <w:rStyle w:val="Lienhypertexte"/>
          </w:rPr>
          <w:t>5.</w:t>
        </w:r>
        <w:r w:rsidR="00F14763">
          <w:rPr>
            <w:rFonts w:asciiTheme="minorHAnsi" w:eastAsiaTheme="minorEastAsia" w:hAnsiTheme="minorHAnsi" w:cstheme="minorBidi"/>
            <w:b w:val="0"/>
            <w:bCs w:val="0"/>
            <w:caps w:val="0"/>
            <w:sz w:val="22"/>
            <w:szCs w:val="22"/>
          </w:rPr>
          <w:tab/>
        </w:r>
        <w:r w:rsidR="00F14763" w:rsidRPr="00515F33">
          <w:rPr>
            <w:rStyle w:val="Lienhypertexte"/>
          </w:rPr>
          <w:t>EXIGENCES DE NIVEAU PRESTATION</w:t>
        </w:r>
        <w:r w:rsidR="00F14763">
          <w:rPr>
            <w:webHidden/>
          </w:rPr>
          <w:tab/>
        </w:r>
        <w:r w:rsidR="00F14763">
          <w:rPr>
            <w:webHidden/>
          </w:rPr>
          <w:fldChar w:fldCharType="begin"/>
        </w:r>
        <w:r w:rsidR="00F14763">
          <w:rPr>
            <w:webHidden/>
          </w:rPr>
          <w:instrText xml:space="preserve"> PAGEREF _Toc88579272 \h </w:instrText>
        </w:r>
        <w:r w:rsidR="00F14763">
          <w:rPr>
            <w:webHidden/>
          </w:rPr>
        </w:r>
        <w:r w:rsidR="00F14763">
          <w:rPr>
            <w:webHidden/>
          </w:rPr>
          <w:fldChar w:fldCharType="separate"/>
        </w:r>
        <w:r w:rsidR="005364F0">
          <w:rPr>
            <w:webHidden/>
          </w:rPr>
          <w:t>12</w:t>
        </w:r>
        <w:r w:rsidR="00F14763">
          <w:rPr>
            <w:webHidden/>
          </w:rPr>
          <w:fldChar w:fldCharType="end"/>
        </w:r>
      </w:hyperlink>
    </w:p>
    <w:p w14:paraId="0B455AD2" w14:textId="6ACF5905" w:rsidR="00F14763" w:rsidRDefault="0040743A">
      <w:pPr>
        <w:pStyle w:val="TM2"/>
        <w:tabs>
          <w:tab w:val="left" w:pos="1559"/>
        </w:tabs>
        <w:rPr>
          <w:rFonts w:asciiTheme="minorHAnsi" w:eastAsiaTheme="minorEastAsia" w:hAnsiTheme="minorHAnsi" w:cstheme="minorBidi"/>
          <w:b w:val="0"/>
          <w:bCs w:val="0"/>
          <w:caps w:val="0"/>
          <w:sz w:val="22"/>
          <w:szCs w:val="22"/>
        </w:rPr>
      </w:pPr>
      <w:hyperlink w:anchor="_Toc88579273" w:history="1">
        <w:r w:rsidR="00F14763" w:rsidRPr="00515F33">
          <w:rPr>
            <w:rStyle w:val="Lienhypertexte"/>
          </w:rPr>
          <w:t>5.1.</w:t>
        </w:r>
        <w:r w:rsidR="00F14763">
          <w:rPr>
            <w:rFonts w:asciiTheme="minorHAnsi" w:eastAsiaTheme="minorEastAsia" w:hAnsiTheme="minorHAnsi" w:cstheme="minorBidi"/>
            <w:b w:val="0"/>
            <w:bCs w:val="0"/>
            <w:caps w:val="0"/>
            <w:sz w:val="22"/>
            <w:szCs w:val="22"/>
          </w:rPr>
          <w:tab/>
        </w:r>
        <w:r w:rsidR="00F14763" w:rsidRPr="00515F33">
          <w:rPr>
            <w:rStyle w:val="Lienhypertexte"/>
          </w:rPr>
          <w:t>Configuration projet de l’usine logicielle</w:t>
        </w:r>
        <w:r w:rsidR="00F14763">
          <w:rPr>
            <w:webHidden/>
          </w:rPr>
          <w:tab/>
        </w:r>
        <w:r w:rsidR="00F14763">
          <w:rPr>
            <w:webHidden/>
          </w:rPr>
          <w:fldChar w:fldCharType="begin"/>
        </w:r>
        <w:r w:rsidR="00F14763">
          <w:rPr>
            <w:webHidden/>
          </w:rPr>
          <w:instrText xml:space="preserve"> PAGEREF _Toc88579273 \h </w:instrText>
        </w:r>
        <w:r w:rsidR="00F14763">
          <w:rPr>
            <w:webHidden/>
          </w:rPr>
        </w:r>
        <w:r w:rsidR="00F14763">
          <w:rPr>
            <w:webHidden/>
          </w:rPr>
          <w:fldChar w:fldCharType="separate"/>
        </w:r>
        <w:r w:rsidR="005364F0">
          <w:rPr>
            <w:webHidden/>
          </w:rPr>
          <w:t>12</w:t>
        </w:r>
        <w:r w:rsidR="00F14763">
          <w:rPr>
            <w:webHidden/>
          </w:rPr>
          <w:fldChar w:fldCharType="end"/>
        </w:r>
      </w:hyperlink>
    </w:p>
    <w:p w14:paraId="7EB9D272" w14:textId="4E14A058" w:rsidR="00F14763" w:rsidRDefault="0040743A">
      <w:pPr>
        <w:pStyle w:val="TM2"/>
        <w:tabs>
          <w:tab w:val="left" w:pos="1559"/>
        </w:tabs>
        <w:rPr>
          <w:rFonts w:asciiTheme="minorHAnsi" w:eastAsiaTheme="minorEastAsia" w:hAnsiTheme="minorHAnsi" w:cstheme="minorBidi"/>
          <w:b w:val="0"/>
          <w:bCs w:val="0"/>
          <w:caps w:val="0"/>
          <w:sz w:val="22"/>
          <w:szCs w:val="22"/>
        </w:rPr>
      </w:pPr>
      <w:hyperlink w:anchor="_Toc88579274" w:history="1">
        <w:r w:rsidR="00F14763" w:rsidRPr="00515F33">
          <w:rPr>
            <w:rStyle w:val="Lienhypertexte"/>
          </w:rPr>
          <w:t>5.2.</w:t>
        </w:r>
        <w:r w:rsidR="00F14763">
          <w:rPr>
            <w:rFonts w:asciiTheme="minorHAnsi" w:eastAsiaTheme="minorEastAsia" w:hAnsiTheme="minorHAnsi" w:cstheme="minorBidi"/>
            <w:b w:val="0"/>
            <w:bCs w:val="0"/>
            <w:caps w:val="0"/>
            <w:sz w:val="22"/>
            <w:szCs w:val="22"/>
          </w:rPr>
          <w:tab/>
        </w:r>
        <w:r w:rsidR="00F14763" w:rsidRPr="00515F33">
          <w:rPr>
            <w:rStyle w:val="Lienhypertexte"/>
          </w:rPr>
          <w:t>Responsabilités du titulaire</w:t>
        </w:r>
        <w:r w:rsidR="00F14763">
          <w:rPr>
            <w:webHidden/>
          </w:rPr>
          <w:tab/>
        </w:r>
        <w:r w:rsidR="00F14763">
          <w:rPr>
            <w:webHidden/>
          </w:rPr>
          <w:fldChar w:fldCharType="begin"/>
        </w:r>
        <w:r w:rsidR="00F14763">
          <w:rPr>
            <w:webHidden/>
          </w:rPr>
          <w:instrText xml:space="preserve"> PAGEREF _Toc88579274 \h </w:instrText>
        </w:r>
        <w:r w:rsidR="00F14763">
          <w:rPr>
            <w:webHidden/>
          </w:rPr>
        </w:r>
        <w:r w:rsidR="00F14763">
          <w:rPr>
            <w:webHidden/>
          </w:rPr>
          <w:fldChar w:fldCharType="separate"/>
        </w:r>
        <w:r w:rsidR="005364F0">
          <w:rPr>
            <w:webHidden/>
          </w:rPr>
          <w:t>12</w:t>
        </w:r>
        <w:r w:rsidR="00F14763">
          <w:rPr>
            <w:webHidden/>
          </w:rPr>
          <w:fldChar w:fldCharType="end"/>
        </w:r>
      </w:hyperlink>
    </w:p>
    <w:p w14:paraId="39CB6D67" w14:textId="3A6B0ECF" w:rsidR="00F14763" w:rsidRDefault="0040743A">
      <w:pPr>
        <w:pStyle w:val="TM1"/>
        <w:rPr>
          <w:rFonts w:asciiTheme="minorHAnsi" w:eastAsiaTheme="minorEastAsia" w:hAnsiTheme="minorHAnsi" w:cstheme="minorBidi"/>
          <w:b w:val="0"/>
          <w:bCs w:val="0"/>
          <w:caps w:val="0"/>
          <w:sz w:val="22"/>
          <w:szCs w:val="22"/>
        </w:rPr>
      </w:pPr>
      <w:hyperlink w:anchor="_Toc88579275" w:history="1">
        <w:r w:rsidR="00F14763" w:rsidRPr="00515F33">
          <w:rPr>
            <w:rStyle w:val="Lienhypertexte"/>
          </w:rPr>
          <w:t>Annexe A : EXIGENCES RELATIVES AU PRE-REFERENCEMENT DE L’ACCORD CADRE</w:t>
        </w:r>
        <w:r w:rsidR="00F14763">
          <w:rPr>
            <w:webHidden/>
          </w:rPr>
          <w:tab/>
        </w:r>
        <w:r w:rsidR="00F14763">
          <w:rPr>
            <w:webHidden/>
          </w:rPr>
          <w:fldChar w:fldCharType="begin"/>
        </w:r>
        <w:r w:rsidR="00F14763">
          <w:rPr>
            <w:webHidden/>
          </w:rPr>
          <w:instrText xml:space="preserve"> PAGEREF _Toc88579275 \h </w:instrText>
        </w:r>
        <w:r w:rsidR="00F14763">
          <w:rPr>
            <w:webHidden/>
          </w:rPr>
        </w:r>
        <w:r w:rsidR="00F14763">
          <w:rPr>
            <w:webHidden/>
          </w:rPr>
          <w:fldChar w:fldCharType="separate"/>
        </w:r>
        <w:r w:rsidR="005364F0">
          <w:rPr>
            <w:webHidden/>
          </w:rPr>
          <w:t>14</w:t>
        </w:r>
        <w:r w:rsidR="00F14763">
          <w:rPr>
            <w:webHidden/>
          </w:rPr>
          <w:fldChar w:fldCharType="end"/>
        </w:r>
      </w:hyperlink>
    </w:p>
    <w:p w14:paraId="43692DB1" w14:textId="77777777" w:rsidR="004A7A8B" w:rsidRDefault="00F14763" w:rsidP="004A7A8B">
      <w:pPr>
        <w:pStyle w:val="TM1"/>
      </w:pPr>
      <w:r>
        <w:fldChar w:fldCharType="end"/>
      </w:r>
      <w:bookmarkStart w:id="46" w:name="gdocREFERENCEDADR"/>
      <w:bookmarkStart w:id="47" w:name="_Toc88579264"/>
      <w:bookmarkEnd w:id="46"/>
    </w:p>
    <w:p w14:paraId="62368B16" w14:textId="77777777" w:rsidR="004A7A8B" w:rsidRDefault="004A7A8B">
      <w:pPr>
        <w:widowControl/>
        <w:spacing w:before="0"/>
        <w:rPr>
          <w:b/>
          <w:bCs/>
          <w:caps/>
          <w:noProof/>
          <w:sz w:val="26"/>
          <w:szCs w:val="26"/>
        </w:rPr>
      </w:pPr>
      <w:r>
        <w:br w:type="page"/>
      </w:r>
    </w:p>
    <w:p w14:paraId="0DECCAA2" w14:textId="0A4DB572" w:rsidR="001138B9" w:rsidRPr="006E3381" w:rsidRDefault="00E044AD" w:rsidP="004A7A8B">
      <w:pPr>
        <w:pStyle w:val="Titre1"/>
      </w:pPr>
      <w:r>
        <w:lastRenderedPageBreak/>
        <w:t>INTRODUCTION</w:t>
      </w:r>
      <w:bookmarkEnd w:id="47"/>
    </w:p>
    <w:p w14:paraId="07A092CF" w14:textId="36C3E70E" w:rsidR="009471A0" w:rsidRDefault="001138B9" w:rsidP="00F1649F">
      <w:pPr>
        <w:jc w:val="both"/>
      </w:pPr>
      <w:r w:rsidRPr="006F30E8">
        <w:t xml:space="preserve">Ce </w:t>
      </w:r>
      <w:r w:rsidR="005D22D4">
        <w:t xml:space="preserve">présent </w:t>
      </w:r>
      <w:r w:rsidRPr="006F30E8">
        <w:t xml:space="preserve">document </w:t>
      </w:r>
      <w:r w:rsidR="005D22D4">
        <w:t>contient</w:t>
      </w:r>
      <w:r>
        <w:t xml:space="preserve"> </w:t>
      </w:r>
      <w:r w:rsidR="005D22D4">
        <w:t>l</w:t>
      </w:r>
      <w:r w:rsidRPr="006F30E8">
        <w:t xml:space="preserve">es </w:t>
      </w:r>
      <w:r>
        <w:t>exigences</w:t>
      </w:r>
      <w:r w:rsidR="00AB63E2">
        <w:t xml:space="preserve"> </w:t>
      </w:r>
      <w:r w:rsidR="00B66243">
        <w:t>liées aux usines logicielles du CNES et</w:t>
      </w:r>
      <w:r w:rsidR="000056AC">
        <w:t xml:space="preserve"> </w:t>
      </w:r>
      <w:r w:rsidR="00B66243">
        <w:t>du Tit</w:t>
      </w:r>
      <w:r w:rsidR="00C353D3">
        <w:t xml:space="preserve">ulaire. </w:t>
      </w:r>
    </w:p>
    <w:p w14:paraId="13CEDBF5" w14:textId="37F95B60" w:rsidR="009471A0" w:rsidRPr="009471A0" w:rsidRDefault="009471A0" w:rsidP="009471A0">
      <w:pPr>
        <w:autoSpaceDE w:val="0"/>
        <w:autoSpaceDN w:val="0"/>
        <w:adjustRightInd w:val="0"/>
        <w:jc w:val="both"/>
      </w:pPr>
      <w:r w:rsidRPr="009471A0">
        <w:t xml:space="preserve">Le chapitre </w:t>
      </w:r>
      <w:r w:rsidR="005D2384">
        <w:t>2</w:t>
      </w:r>
      <w:r w:rsidRPr="009471A0">
        <w:t xml:space="preserve"> </w:t>
      </w:r>
      <w:r w:rsidR="00C353D3">
        <w:t>donne une présentation succincte de l’</w:t>
      </w:r>
      <w:r w:rsidR="008D7090">
        <w:t>U</w:t>
      </w:r>
      <w:r w:rsidR="00C353D3">
        <w:t>sine</w:t>
      </w:r>
      <w:r w:rsidR="008D7090">
        <w:t xml:space="preserve"> Logicielle du CNES</w:t>
      </w:r>
      <w:r w:rsidR="00C353D3">
        <w:t xml:space="preserve">, </w:t>
      </w:r>
      <w:r w:rsidR="008D7090">
        <w:t>d</w:t>
      </w:r>
      <w:r w:rsidR="00C353D3">
        <w:t>es niveaux de confidentiali</w:t>
      </w:r>
      <w:r w:rsidR="005D2384">
        <w:t>té traité</w:t>
      </w:r>
      <w:r w:rsidR="00CB2876">
        <w:t>s</w:t>
      </w:r>
      <w:r w:rsidR="005D2384">
        <w:t xml:space="preserve">, </w:t>
      </w:r>
      <w:r w:rsidR="008D7090">
        <w:t>d</w:t>
      </w:r>
      <w:r w:rsidR="005D2384">
        <w:t>es bonnes pratiques,</w:t>
      </w:r>
      <w:r w:rsidR="008D7090">
        <w:t xml:space="preserve"> et</w:t>
      </w:r>
      <w:r w:rsidR="005D2384">
        <w:t xml:space="preserve"> </w:t>
      </w:r>
      <w:r w:rsidR="008D7090">
        <w:t>du</w:t>
      </w:r>
      <w:r w:rsidR="005D2384">
        <w:t xml:space="preserve"> cad</w:t>
      </w:r>
      <w:r w:rsidR="009014BB">
        <w:t>r</w:t>
      </w:r>
      <w:r w:rsidR="005D2384">
        <w:t>e d’utilisation de</w:t>
      </w:r>
      <w:r w:rsidR="008D7090">
        <w:t xml:space="preserve"> cette</w:t>
      </w:r>
      <w:r w:rsidR="005D2384">
        <w:t xml:space="preserve"> </w:t>
      </w:r>
      <w:r w:rsidR="00CB2876">
        <w:t>Usine Logicielle</w:t>
      </w:r>
      <w:r w:rsidR="005D2384">
        <w:t>.</w:t>
      </w:r>
    </w:p>
    <w:p w14:paraId="3D68906A" w14:textId="4ECF3054" w:rsidR="00452577" w:rsidRPr="00FA7FF6" w:rsidRDefault="00BF79C8" w:rsidP="00452577">
      <w:pPr>
        <w:autoSpaceDE w:val="0"/>
        <w:autoSpaceDN w:val="0"/>
        <w:adjustRightInd w:val="0"/>
        <w:jc w:val="both"/>
      </w:pPr>
      <w:r>
        <w:t>L</w:t>
      </w:r>
      <w:r w:rsidR="009471A0">
        <w:t>a suite du</w:t>
      </w:r>
      <w:r>
        <w:t xml:space="preserve"> document</w:t>
      </w:r>
      <w:r w:rsidR="009471A0">
        <w:t xml:space="preserve"> est structurée en tenant compte de la chronologie d’un </w:t>
      </w:r>
      <w:r w:rsidR="00CB2876">
        <w:t>accord-</w:t>
      </w:r>
      <w:r w:rsidR="009471A0">
        <w:t>cadre, à savoir</w:t>
      </w:r>
      <w:r w:rsidR="00452577" w:rsidRPr="00FA7FF6">
        <w:t> :</w:t>
      </w:r>
    </w:p>
    <w:p w14:paraId="23342AD4" w14:textId="7E974972" w:rsidR="00C54799" w:rsidRPr="00E21B5C" w:rsidRDefault="00BF79C8" w:rsidP="00293338">
      <w:pPr>
        <w:pStyle w:val="Paragraphedeliste"/>
        <w:numPr>
          <w:ilvl w:val="0"/>
          <w:numId w:val="33"/>
        </w:numPr>
        <w:autoSpaceDE w:val="0"/>
        <w:autoSpaceDN w:val="0"/>
        <w:adjustRightInd w:val="0"/>
        <w:spacing w:before="240"/>
        <w:jc w:val="both"/>
        <w:rPr>
          <w:rFonts w:ascii="Arial" w:hAnsi="Arial" w:cs="Arial"/>
          <w:sz w:val="20"/>
          <w:szCs w:val="20"/>
        </w:rPr>
      </w:pPr>
      <w:r w:rsidRPr="00F1649F">
        <w:rPr>
          <w:rFonts w:ascii="Arial" w:hAnsi="Arial" w:cs="Arial"/>
          <w:sz w:val="20"/>
          <w:szCs w:val="20"/>
        </w:rPr>
        <w:t xml:space="preserve">Le chapitre </w:t>
      </w:r>
      <w:r w:rsidR="005D2384">
        <w:rPr>
          <w:rFonts w:ascii="Arial" w:hAnsi="Arial" w:cs="Arial"/>
          <w:sz w:val="20"/>
          <w:szCs w:val="20"/>
        </w:rPr>
        <w:t>3</w:t>
      </w:r>
      <w:r w:rsidRPr="00F1649F">
        <w:rPr>
          <w:rFonts w:ascii="Arial" w:hAnsi="Arial" w:cs="Arial"/>
          <w:sz w:val="20"/>
          <w:szCs w:val="20"/>
        </w:rPr>
        <w:t xml:space="preserve"> contient</w:t>
      </w:r>
      <w:r w:rsidR="007F66C1" w:rsidRPr="00F1649F">
        <w:rPr>
          <w:rFonts w:ascii="Arial" w:hAnsi="Arial" w:cs="Arial"/>
          <w:sz w:val="20"/>
          <w:szCs w:val="20"/>
        </w:rPr>
        <w:t xml:space="preserve"> les </w:t>
      </w:r>
      <w:r w:rsidR="007F66C1" w:rsidRPr="00E21B5C">
        <w:rPr>
          <w:rFonts w:ascii="Arial" w:hAnsi="Arial" w:cs="Arial"/>
          <w:sz w:val="20"/>
          <w:szCs w:val="20"/>
        </w:rPr>
        <w:t>exigences</w:t>
      </w:r>
      <w:r w:rsidR="00C353D3">
        <w:rPr>
          <w:rFonts w:ascii="Arial" w:hAnsi="Arial" w:cs="Arial"/>
          <w:sz w:val="20"/>
          <w:szCs w:val="20"/>
        </w:rPr>
        <w:t xml:space="preserve"> </w:t>
      </w:r>
      <w:r w:rsidR="00CB2876">
        <w:rPr>
          <w:rFonts w:ascii="Arial" w:hAnsi="Arial" w:cs="Arial"/>
          <w:sz w:val="20"/>
          <w:szCs w:val="20"/>
        </w:rPr>
        <w:t>Usine Logicielle</w:t>
      </w:r>
      <w:r w:rsidR="00CB2876" w:rsidRPr="00E21B5C">
        <w:rPr>
          <w:rFonts w:ascii="Arial" w:hAnsi="Arial" w:cs="Arial"/>
          <w:sz w:val="20"/>
          <w:szCs w:val="20"/>
        </w:rPr>
        <w:t xml:space="preserve"> </w:t>
      </w:r>
      <w:r w:rsidR="009471A0" w:rsidRPr="00E21B5C">
        <w:rPr>
          <w:rFonts w:ascii="Arial" w:hAnsi="Arial" w:cs="Arial"/>
          <w:sz w:val="20"/>
          <w:szCs w:val="20"/>
        </w:rPr>
        <w:t>de niveau</w:t>
      </w:r>
      <w:r w:rsidR="00C54799" w:rsidRPr="00E21B5C">
        <w:rPr>
          <w:rFonts w:ascii="Arial" w:hAnsi="Arial" w:cs="Arial"/>
          <w:sz w:val="20"/>
          <w:szCs w:val="20"/>
        </w:rPr>
        <w:t xml:space="preserve"> accord</w:t>
      </w:r>
      <w:r w:rsidR="00435F93">
        <w:rPr>
          <w:rFonts w:ascii="Arial" w:hAnsi="Arial" w:cs="Arial"/>
          <w:sz w:val="20"/>
          <w:szCs w:val="20"/>
        </w:rPr>
        <w:t>-</w:t>
      </w:r>
      <w:r w:rsidR="00C54799" w:rsidRPr="00E21B5C">
        <w:rPr>
          <w:rFonts w:ascii="Arial" w:hAnsi="Arial" w:cs="Arial"/>
          <w:sz w:val="20"/>
          <w:szCs w:val="20"/>
        </w:rPr>
        <w:t>cadre. Ces exigences concernent</w:t>
      </w:r>
      <w:r w:rsidR="009471A0" w:rsidRPr="009A1964">
        <w:rPr>
          <w:rFonts w:ascii="Arial" w:hAnsi="Arial" w:cs="Arial"/>
          <w:sz w:val="20"/>
          <w:szCs w:val="20"/>
        </w:rPr>
        <w:t xml:space="preserve"> donc</w:t>
      </w:r>
      <w:r w:rsidR="00C54799" w:rsidRPr="009A1964">
        <w:rPr>
          <w:rFonts w:ascii="Arial" w:hAnsi="Arial" w:cs="Arial"/>
          <w:sz w:val="20"/>
          <w:szCs w:val="20"/>
        </w:rPr>
        <w:t xml:space="preserve"> </w:t>
      </w:r>
      <w:r w:rsidR="00C54799" w:rsidRPr="00C46789">
        <w:rPr>
          <w:rFonts w:ascii="Arial" w:hAnsi="Arial" w:cs="Arial"/>
          <w:b/>
          <w:sz w:val="20"/>
          <w:szCs w:val="20"/>
        </w:rPr>
        <w:t>les</w:t>
      </w:r>
      <w:r w:rsidR="00C54799" w:rsidRPr="001F6AE6">
        <w:rPr>
          <w:rFonts w:ascii="Arial" w:hAnsi="Arial" w:cs="Arial"/>
          <w:sz w:val="20"/>
          <w:szCs w:val="20"/>
        </w:rPr>
        <w:t xml:space="preserve"> </w:t>
      </w:r>
      <w:r w:rsidR="00C54799" w:rsidRPr="00017B08">
        <w:rPr>
          <w:rFonts w:ascii="Arial" w:hAnsi="Arial" w:cs="Arial"/>
          <w:b/>
          <w:sz w:val="20"/>
          <w:szCs w:val="20"/>
        </w:rPr>
        <w:t>Titulaires</w:t>
      </w:r>
      <w:r w:rsidR="00C54799" w:rsidRPr="00017B08">
        <w:rPr>
          <w:rFonts w:ascii="Arial" w:hAnsi="Arial" w:cs="Arial"/>
          <w:sz w:val="20"/>
          <w:szCs w:val="20"/>
        </w:rPr>
        <w:t xml:space="preserve"> de </w:t>
      </w:r>
      <w:r w:rsidR="00CB2876" w:rsidRPr="00017B08">
        <w:rPr>
          <w:rFonts w:ascii="Arial" w:hAnsi="Arial" w:cs="Arial"/>
          <w:sz w:val="20"/>
          <w:szCs w:val="20"/>
        </w:rPr>
        <w:t>l’accord</w:t>
      </w:r>
      <w:r w:rsidR="00CB2876">
        <w:rPr>
          <w:rFonts w:ascii="Arial" w:hAnsi="Arial" w:cs="Arial"/>
          <w:sz w:val="20"/>
          <w:szCs w:val="20"/>
        </w:rPr>
        <w:t>-</w:t>
      </w:r>
      <w:r w:rsidR="00C54799" w:rsidRPr="00017B08">
        <w:rPr>
          <w:rFonts w:ascii="Arial" w:hAnsi="Arial" w:cs="Arial"/>
          <w:sz w:val="20"/>
          <w:szCs w:val="20"/>
        </w:rPr>
        <w:t>cadre</w:t>
      </w:r>
      <w:r w:rsidR="007F66C1" w:rsidRPr="00E21B5C">
        <w:rPr>
          <w:rFonts w:ascii="Arial" w:hAnsi="Arial" w:cs="Arial"/>
          <w:sz w:val="20"/>
          <w:szCs w:val="20"/>
        </w:rPr>
        <w:t>.</w:t>
      </w:r>
    </w:p>
    <w:p w14:paraId="2055FF68" w14:textId="61FB3601" w:rsidR="0081100B" w:rsidRPr="00E21B5C" w:rsidRDefault="007F66C1" w:rsidP="00293338">
      <w:pPr>
        <w:pStyle w:val="Paragraphedeliste"/>
        <w:numPr>
          <w:ilvl w:val="0"/>
          <w:numId w:val="33"/>
        </w:numPr>
        <w:autoSpaceDE w:val="0"/>
        <w:autoSpaceDN w:val="0"/>
        <w:adjustRightInd w:val="0"/>
        <w:spacing w:before="240"/>
        <w:jc w:val="both"/>
        <w:rPr>
          <w:rFonts w:ascii="Arial" w:hAnsi="Arial" w:cs="Arial"/>
          <w:sz w:val="20"/>
          <w:szCs w:val="20"/>
        </w:rPr>
      </w:pPr>
      <w:r w:rsidRPr="00E21B5C">
        <w:rPr>
          <w:rFonts w:ascii="Arial" w:hAnsi="Arial" w:cs="Arial"/>
          <w:sz w:val="20"/>
          <w:szCs w:val="20"/>
        </w:rPr>
        <w:t xml:space="preserve">Le chapitre </w:t>
      </w:r>
      <w:r w:rsidR="005D2384">
        <w:rPr>
          <w:rFonts w:ascii="Arial" w:hAnsi="Arial" w:cs="Arial"/>
          <w:sz w:val="20"/>
          <w:szCs w:val="20"/>
        </w:rPr>
        <w:t>4</w:t>
      </w:r>
      <w:r w:rsidRPr="00E21B5C">
        <w:rPr>
          <w:rFonts w:ascii="Arial" w:hAnsi="Arial" w:cs="Arial"/>
          <w:sz w:val="20"/>
          <w:szCs w:val="20"/>
        </w:rPr>
        <w:t xml:space="preserve"> contient </w:t>
      </w:r>
      <w:r w:rsidR="00C353D3">
        <w:rPr>
          <w:rFonts w:ascii="Arial" w:hAnsi="Arial" w:cs="Arial"/>
          <w:sz w:val="20"/>
          <w:szCs w:val="20"/>
        </w:rPr>
        <w:t xml:space="preserve">les exigences </w:t>
      </w:r>
      <w:r w:rsidR="00CB2876">
        <w:rPr>
          <w:rFonts w:ascii="Arial" w:hAnsi="Arial" w:cs="Arial"/>
          <w:sz w:val="20"/>
          <w:szCs w:val="20"/>
        </w:rPr>
        <w:t>Usine Logicielle</w:t>
      </w:r>
      <w:r w:rsidR="00CB2876" w:rsidRPr="00E21B5C">
        <w:rPr>
          <w:rFonts w:ascii="Arial" w:hAnsi="Arial" w:cs="Arial"/>
          <w:sz w:val="20"/>
          <w:szCs w:val="20"/>
        </w:rPr>
        <w:t xml:space="preserve"> </w:t>
      </w:r>
      <w:r w:rsidRPr="00E21B5C">
        <w:rPr>
          <w:rFonts w:ascii="Arial" w:hAnsi="Arial" w:cs="Arial"/>
          <w:sz w:val="20"/>
          <w:szCs w:val="20"/>
        </w:rPr>
        <w:t>relative</w:t>
      </w:r>
      <w:r w:rsidR="0081100B" w:rsidRPr="00E21B5C">
        <w:rPr>
          <w:rFonts w:ascii="Arial" w:hAnsi="Arial" w:cs="Arial"/>
          <w:sz w:val="20"/>
          <w:szCs w:val="20"/>
        </w:rPr>
        <w:t xml:space="preserve">s aux fournitures attendues dans une </w:t>
      </w:r>
      <w:r w:rsidR="00452577" w:rsidRPr="00E21B5C">
        <w:rPr>
          <w:rFonts w:ascii="Arial" w:hAnsi="Arial" w:cs="Arial"/>
          <w:sz w:val="20"/>
          <w:szCs w:val="20"/>
        </w:rPr>
        <w:t>réponse à une consultation simplifiée</w:t>
      </w:r>
      <w:r w:rsidRPr="00E21B5C">
        <w:rPr>
          <w:rFonts w:ascii="Arial" w:hAnsi="Arial" w:cs="Arial"/>
          <w:sz w:val="20"/>
          <w:szCs w:val="20"/>
        </w:rPr>
        <w:t xml:space="preserve"> sous </w:t>
      </w:r>
      <w:r w:rsidR="00CB2876" w:rsidRPr="00E21B5C">
        <w:rPr>
          <w:rFonts w:ascii="Arial" w:hAnsi="Arial" w:cs="Arial"/>
          <w:sz w:val="20"/>
          <w:szCs w:val="20"/>
        </w:rPr>
        <w:t>accord</w:t>
      </w:r>
      <w:r w:rsidR="00CB2876">
        <w:rPr>
          <w:rFonts w:ascii="Arial" w:hAnsi="Arial" w:cs="Arial"/>
          <w:sz w:val="20"/>
          <w:szCs w:val="20"/>
        </w:rPr>
        <w:t>-</w:t>
      </w:r>
      <w:r w:rsidRPr="00E21B5C">
        <w:rPr>
          <w:rFonts w:ascii="Arial" w:hAnsi="Arial" w:cs="Arial"/>
          <w:sz w:val="20"/>
          <w:szCs w:val="20"/>
        </w:rPr>
        <w:t>cadre.</w:t>
      </w:r>
      <w:r w:rsidR="0081100B" w:rsidRPr="00E21B5C">
        <w:rPr>
          <w:rFonts w:ascii="Arial" w:hAnsi="Arial" w:cs="Arial"/>
          <w:sz w:val="20"/>
          <w:szCs w:val="20"/>
        </w:rPr>
        <w:t xml:space="preserve"> Ces exigences concernent</w:t>
      </w:r>
      <w:r w:rsidR="009471A0" w:rsidRPr="00E21B5C">
        <w:rPr>
          <w:rFonts w:ascii="Arial" w:hAnsi="Arial" w:cs="Arial"/>
          <w:sz w:val="20"/>
          <w:szCs w:val="20"/>
        </w:rPr>
        <w:t xml:space="preserve"> donc</w:t>
      </w:r>
      <w:r w:rsidR="0081100B" w:rsidRPr="00E21B5C">
        <w:rPr>
          <w:rFonts w:ascii="Arial" w:hAnsi="Arial" w:cs="Arial"/>
          <w:sz w:val="20"/>
          <w:szCs w:val="20"/>
        </w:rPr>
        <w:t xml:space="preserve"> </w:t>
      </w:r>
      <w:r w:rsidR="0081100B" w:rsidRPr="00E21B5C">
        <w:rPr>
          <w:rFonts w:ascii="Arial" w:hAnsi="Arial" w:cs="Arial"/>
          <w:b/>
          <w:sz w:val="20"/>
          <w:szCs w:val="20"/>
        </w:rPr>
        <w:t>les</w:t>
      </w:r>
      <w:r w:rsidR="0081100B" w:rsidRPr="00E21B5C">
        <w:rPr>
          <w:rFonts w:ascii="Arial" w:hAnsi="Arial" w:cs="Arial"/>
          <w:sz w:val="20"/>
          <w:szCs w:val="20"/>
        </w:rPr>
        <w:t xml:space="preserve"> </w:t>
      </w:r>
      <w:r w:rsidR="0081100B" w:rsidRPr="00E21B5C">
        <w:rPr>
          <w:rFonts w:ascii="Arial" w:hAnsi="Arial" w:cs="Arial"/>
          <w:b/>
          <w:sz w:val="20"/>
          <w:szCs w:val="20"/>
        </w:rPr>
        <w:t>Titulaires</w:t>
      </w:r>
      <w:r w:rsidR="0081100B" w:rsidRPr="00E21B5C">
        <w:rPr>
          <w:rFonts w:ascii="Arial" w:hAnsi="Arial" w:cs="Arial"/>
          <w:sz w:val="20"/>
          <w:szCs w:val="20"/>
        </w:rPr>
        <w:t xml:space="preserve"> de </w:t>
      </w:r>
      <w:r w:rsidR="00CB2876" w:rsidRPr="00E21B5C">
        <w:rPr>
          <w:rFonts w:ascii="Arial" w:hAnsi="Arial" w:cs="Arial"/>
          <w:sz w:val="20"/>
          <w:szCs w:val="20"/>
        </w:rPr>
        <w:t>l’accord</w:t>
      </w:r>
      <w:r w:rsidR="00CB2876">
        <w:rPr>
          <w:rFonts w:ascii="Arial" w:hAnsi="Arial" w:cs="Arial"/>
          <w:sz w:val="20"/>
          <w:szCs w:val="20"/>
        </w:rPr>
        <w:t>-</w:t>
      </w:r>
      <w:r w:rsidR="0081100B" w:rsidRPr="00E21B5C">
        <w:rPr>
          <w:rFonts w:ascii="Arial" w:hAnsi="Arial" w:cs="Arial"/>
          <w:sz w:val="20"/>
          <w:szCs w:val="20"/>
        </w:rPr>
        <w:t xml:space="preserve">cadre lorsqu’ils sont candidats lors d’une </w:t>
      </w:r>
      <w:r w:rsidR="0081100B" w:rsidRPr="00435F93">
        <w:rPr>
          <w:rFonts w:ascii="Arial" w:hAnsi="Arial" w:cs="Arial"/>
          <w:b/>
          <w:sz w:val="20"/>
          <w:szCs w:val="20"/>
        </w:rPr>
        <w:t>consultation simplifiée</w:t>
      </w:r>
      <w:r w:rsidR="00AD58DA" w:rsidRPr="00435F93">
        <w:rPr>
          <w:rFonts w:ascii="Arial" w:hAnsi="Arial" w:cs="Arial"/>
          <w:b/>
          <w:sz w:val="20"/>
          <w:szCs w:val="20"/>
        </w:rPr>
        <w:t xml:space="preserve"> sous accord</w:t>
      </w:r>
      <w:r w:rsidR="00435F93">
        <w:rPr>
          <w:rFonts w:ascii="Arial" w:hAnsi="Arial" w:cs="Arial"/>
          <w:b/>
          <w:sz w:val="20"/>
          <w:szCs w:val="20"/>
        </w:rPr>
        <w:t>-</w:t>
      </w:r>
      <w:r w:rsidR="00AD58DA" w:rsidRPr="00435F93">
        <w:rPr>
          <w:rFonts w:ascii="Arial" w:hAnsi="Arial" w:cs="Arial"/>
          <w:b/>
          <w:sz w:val="20"/>
          <w:szCs w:val="20"/>
        </w:rPr>
        <w:t>cadre</w:t>
      </w:r>
      <w:r w:rsidR="0081100B" w:rsidRPr="00E21B5C">
        <w:rPr>
          <w:rFonts w:ascii="Arial" w:hAnsi="Arial" w:cs="Arial"/>
          <w:sz w:val="20"/>
          <w:szCs w:val="20"/>
        </w:rPr>
        <w:t>.</w:t>
      </w:r>
    </w:p>
    <w:p w14:paraId="48357291" w14:textId="176184C8" w:rsidR="00C72E44" w:rsidRPr="00C353D3" w:rsidRDefault="007F66C1" w:rsidP="00C353D3">
      <w:pPr>
        <w:pStyle w:val="Paragraphedeliste"/>
        <w:numPr>
          <w:ilvl w:val="0"/>
          <w:numId w:val="33"/>
        </w:numPr>
        <w:autoSpaceDE w:val="0"/>
        <w:autoSpaceDN w:val="0"/>
        <w:adjustRightInd w:val="0"/>
        <w:spacing w:before="240"/>
        <w:jc w:val="both"/>
        <w:rPr>
          <w:rFonts w:ascii="Arial" w:hAnsi="Arial" w:cs="Arial"/>
          <w:sz w:val="20"/>
          <w:szCs w:val="20"/>
        </w:rPr>
      </w:pPr>
      <w:r w:rsidRPr="00E21B5C">
        <w:rPr>
          <w:rFonts w:ascii="Arial" w:hAnsi="Arial" w:cs="Arial"/>
          <w:sz w:val="20"/>
          <w:szCs w:val="20"/>
        </w:rPr>
        <w:t xml:space="preserve">Le chapitre </w:t>
      </w:r>
      <w:r w:rsidR="005D2384">
        <w:rPr>
          <w:rFonts w:ascii="Arial" w:hAnsi="Arial" w:cs="Arial"/>
          <w:sz w:val="20"/>
          <w:szCs w:val="20"/>
        </w:rPr>
        <w:t>5</w:t>
      </w:r>
      <w:r w:rsidRPr="00E21B5C">
        <w:rPr>
          <w:rFonts w:ascii="Arial" w:hAnsi="Arial" w:cs="Arial"/>
          <w:sz w:val="20"/>
          <w:szCs w:val="20"/>
        </w:rPr>
        <w:t xml:space="preserve"> </w:t>
      </w:r>
      <w:r w:rsidR="00C353D3">
        <w:rPr>
          <w:rFonts w:ascii="Arial" w:hAnsi="Arial" w:cs="Arial"/>
          <w:sz w:val="20"/>
          <w:szCs w:val="20"/>
        </w:rPr>
        <w:t xml:space="preserve">contient les </w:t>
      </w:r>
      <w:r w:rsidR="00C353D3" w:rsidRPr="00C353D3">
        <w:rPr>
          <w:rFonts w:ascii="Arial" w:hAnsi="Arial" w:cs="Arial"/>
          <w:sz w:val="20"/>
          <w:szCs w:val="20"/>
        </w:rPr>
        <w:t xml:space="preserve">exigences </w:t>
      </w:r>
      <w:r w:rsidR="00CB2876">
        <w:rPr>
          <w:rFonts w:ascii="Arial" w:hAnsi="Arial" w:cs="Arial"/>
          <w:sz w:val="20"/>
          <w:szCs w:val="20"/>
        </w:rPr>
        <w:t>U</w:t>
      </w:r>
      <w:r w:rsidR="00CB2876" w:rsidRPr="00C353D3">
        <w:rPr>
          <w:rFonts w:ascii="Arial" w:hAnsi="Arial" w:cs="Arial"/>
          <w:sz w:val="20"/>
          <w:szCs w:val="20"/>
        </w:rPr>
        <w:t xml:space="preserve">sine </w:t>
      </w:r>
      <w:r w:rsidR="00CB2876">
        <w:rPr>
          <w:rFonts w:ascii="Arial" w:hAnsi="Arial" w:cs="Arial"/>
          <w:sz w:val="20"/>
          <w:szCs w:val="20"/>
        </w:rPr>
        <w:t>L</w:t>
      </w:r>
      <w:r w:rsidR="00CB2876" w:rsidRPr="00C353D3">
        <w:rPr>
          <w:rFonts w:ascii="Arial" w:hAnsi="Arial" w:cs="Arial"/>
          <w:sz w:val="20"/>
          <w:szCs w:val="20"/>
        </w:rPr>
        <w:t xml:space="preserve">ogicielle </w:t>
      </w:r>
      <w:r w:rsidR="009471A0" w:rsidRPr="00C353D3">
        <w:rPr>
          <w:rFonts w:ascii="Arial" w:hAnsi="Arial" w:cs="Arial"/>
          <w:sz w:val="20"/>
          <w:szCs w:val="20"/>
        </w:rPr>
        <w:t xml:space="preserve">de niveau </w:t>
      </w:r>
      <w:r w:rsidR="009471A0" w:rsidRPr="00C353D3">
        <w:rPr>
          <w:rFonts w:ascii="Arial" w:hAnsi="Arial" w:cs="Arial"/>
          <w:b/>
          <w:sz w:val="20"/>
          <w:szCs w:val="20"/>
        </w:rPr>
        <w:t>prestation</w:t>
      </w:r>
      <w:r w:rsidR="009471A0" w:rsidRPr="00C353D3">
        <w:rPr>
          <w:rFonts w:ascii="Arial" w:hAnsi="Arial" w:cs="Arial"/>
          <w:sz w:val="20"/>
          <w:szCs w:val="20"/>
        </w:rPr>
        <w:t xml:space="preserve">. Elles concernent donc </w:t>
      </w:r>
      <w:r w:rsidR="009471A0" w:rsidRPr="00C353D3">
        <w:rPr>
          <w:rFonts w:ascii="Arial" w:hAnsi="Arial" w:cs="Arial"/>
          <w:b/>
          <w:sz w:val="20"/>
          <w:szCs w:val="20"/>
        </w:rPr>
        <w:t>le Titulaire</w:t>
      </w:r>
      <w:r w:rsidR="009471A0" w:rsidRPr="00C353D3">
        <w:rPr>
          <w:rFonts w:ascii="Arial" w:hAnsi="Arial" w:cs="Arial"/>
          <w:sz w:val="20"/>
          <w:szCs w:val="20"/>
        </w:rPr>
        <w:t xml:space="preserve"> chargé de réaliser la prestation suite à la consultation simplifié sous </w:t>
      </w:r>
      <w:r w:rsidR="00CB2876" w:rsidRPr="00C353D3">
        <w:rPr>
          <w:rFonts w:ascii="Arial" w:hAnsi="Arial" w:cs="Arial"/>
          <w:sz w:val="20"/>
          <w:szCs w:val="20"/>
        </w:rPr>
        <w:t>accord</w:t>
      </w:r>
      <w:r w:rsidR="00CB2876">
        <w:rPr>
          <w:rFonts w:ascii="Arial" w:hAnsi="Arial" w:cs="Arial"/>
          <w:sz w:val="20"/>
          <w:szCs w:val="20"/>
        </w:rPr>
        <w:t>-</w:t>
      </w:r>
      <w:r w:rsidR="009471A0" w:rsidRPr="00C353D3">
        <w:rPr>
          <w:rFonts w:ascii="Arial" w:hAnsi="Arial" w:cs="Arial"/>
          <w:sz w:val="20"/>
          <w:szCs w:val="20"/>
        </w:rPr>
        <w:t xml:space="preserve">cadre. </w:t>
      </w:r>
      <w:bookmarkStart w:id="48" w:name="_TAC000001"/>
      <w:bookmarkEnd w:id="48"/>
    </w:p>
    <w:p w14:paraId="22B3600C" w14:textId="1BA43A3B" w:rsidR="00DE0B80" w:rsidRPr="00C353D3" w:rsidRDefault="00DE0B80" w:rsidP="00DE0B80">
      <w:pPr>
        <w:pStyle w:val="Paragraphedeliste"/>
        <w:numPr>
          <w:ilvl w:val="0"/>
          <w:numId w:val="33"/>
        </w:numPr>
        <w:autoSpaceDE w:val="0"/>
        <w:autoSpaceDN w:val="0"/>
        <w:adjustRightInd w:val="0"/>
        <w:spacing w:before="240"/>
        <w:jc w:val="both"/>
        <w:rPr>
          <w:rFonts w:ascii="Arial" w:hAnsi="Arial" w:cs="Arial"/>
          <w:sz w:val="20"/>
          <w:szCs w:val="20"/>
        </w:rPr>
      </w:pPr>
      <w:r w:rsidRPr="00C353D3">
        <w:rPr>
          <w:rFonts w:ascii="Arial" w:hAnsi="Arial" w:cs="Arial"/>
          <w:sz w:val="20"/>
          <w:szCs w:val="20"/>
        </w:rPr>
        <w:t xml:space="preserve">L’annexe </w:t>
      </w:r>
      <w:r w:rsidR="00C353D3" w:rsidRPr="00C353D3">
        <w:rPr>
          <w:rFonts w:ascii="Arial" w:hAnsi="Arial" w:cs="Arial"/>
          <w:sz w:val="20"/>
          <w:szCs w:val="20"/>
        </w:rPr>
        <w:t>A</w:t>
      </w:r>
      <w:r w:rsidRPr="00C353D3">
        <w:rPr>
          <w:rFonts w:ascii="Arial" w:hAnsi="Arial" w:cs="Arial"/>
          <w:sz w:val="20"/>
          <w:szCs w:val="20"/>
        </w:rPr>
        <w:t xml:space="preserve"> contient les exigences relatives à la phase d’appel d’offres de niveau </w:t>
      </w:r>
      <w:r w:rsidR="00CB2876" w:rsidRPr="00C353D3">
        <w:rPr>
          <w:rFonts w:ascii="Arial" w:hAnsi="Arial" w:cs="Arial"/>
          <w:sz w:val="20"/>
          <w:szCs w:val="20"/>
        </w:rPr>
        <w:t>accord</w:t>
      </w:r>
      <w:r w:rsidR="00CB2876">
        <w:rPr>
          <w:rFonts w:ascii="Arial" w:hAnsi="Arial" w:cs="Arial"/>
          <w:sz w:val="20"/>
          <w:szCs w:val="20"/>
        </w:rPr>
        <w:t>-</w:t>
      </w:r>
      <w:r w:rsidRPr="00C353D3">
        <w:rPr>
          <w:rFonts w:ascii="Arial" w:hAnsi="Arial" w:cs="Arial"/>
          <w:sz w:val="20"/>
          <w:szCs w:val="20"/>
        </w:rPr>
        <w:t xml:space="preserve">cadre. Ces exigences concernent uniquement les </w:t>
      </w:r>
      <w:r w:rsidRPr="00C353D3">
        <w:rPr>
          <w:rFonts w:ascii="Arial" w:hAnsi="Arial" w:cs="Arial"/>
          <w:b/>
          <w:sz w:val="20"/>
          <w:szCs w:val="20"/>
        </w:rPr>
        <w:t>Candidats</w:t>
      </w:r>
      <w:r w:rsidRPr="00C353D3">
        <w:rPr>
          <w:rFonts w:ascii="Arial" w:hAnsi="Arial" w:cs="Arial"/>
          <w:sz w:val="20"/>
          <w:szCs w:val="20"/>
        </w:rPr>
        <w:t xml:space="preserve"> pour l’accord-cadre. La validité de ce chapitre est donc limitée à la phase qui précède de démarrage d</w:t>
      </w:r>
      <w:r w:rsidR="00193B13" w:rsidRPr="00C353D3">
        <w:rPr>
          <w:rFonts w:ascii="Arial" w:hAnsi="Arial" w:cs="Arial"/>
          <w:sz w:val="20"/>
          <w:szCs w:val="20"/>
        </w:rPr>
        <w:t>e l’</w:t>
      </w:r>
      <w:r w:rsidR="00D4395F">
        <w:rPr>
          <w:rFonts w:ascii="Arial" w:hAnsi="Arial" w:cs="Arial"/>
          <w:sz w:val="20"/>
          <w:szCs w:val="20"/>
        </w:rPr>
        <w:t>accord-</w:t>
      </w:r>
      <w:r w:rsidRPr="00C353D3">
        <w:rPr>
          <w:rFonts w:ascii="Arial" w:hAnsi="Arial" w:cs="Arial"/>
          <w:sz w:val="20"/>
          <w:szCs w:val="20"/>
        </w:rPr>
        <w:t>cadre.</w:t>
      </w:r>
    </w:p>
    <w:p w14:paraId="75AC1C31" w14:textId="224618A4" w:rsidR="001138B9" w:rsidRPr="00D152B5" w:rsidRDefault="007A3A41" w:rsidP="00C44FD3">
      <w:pPr>
        <w:pStyle w:val="Titre1"/>
      </w:pPr>
      <w:bookmarkStart w:id="49" w:name="_Toc88579265"/>
      <w:r>
        <w:lastRenderedPageBreak/>
        <w:t>DESCRIPTION DES MOYENS DU CNES EN TERME D’USINE LOGICIELLE</w:t>
      </w:r>
      <w:bookmarkEnd w:id="49"/>
    </w:p>
    <w:p w14:paraId="5C24FF12" w14:textId="0138AFD1" w:rsidR="00DC33BC" w:rsidRPr="00293338" w:rsidRDefault="00F707CA" w:rsidP="00293338">
      <w:pPr>
        <w:pStyle w:val="Titre2"/>
        <w:numPr>
          <w:ilvl w:val="1"/>
          <w:numId w:val="1"/>
        </w:numPr>
        <w:tabs>
          <w:tab w:val="num" w:pos="851"/>
        </w:tabs>
        <w:ind w:left="851"/>
        <w:rPr>
          <w:shd w:val="clear" w:color="auto" w:fill="FFFFFF"/>
        </w:rPr>
      </w:pPr>
      <w:bookmarkStart w:id="50" w:name="_Toc88579266"/>
      <w:r>
        <w:rPr>
          <w:shd w:val="clear" w:color="auto" w:fill="FFFFFF"/>
        </w:rPr>
        <w:t>Fonctions et périmètre de l’usine logicielle CNES</w:t>
      </w:r>
      <w:bookmarkEnd w:id="50"/>
    </w:p>
    <w:p w14:paraId="56FA87EC" w14:textId="1B157697" w:rsidR="00EE4A58" w:rsidRDefault="00CB2876" w:rsidP="00003973">
      <w:pPr>
        <w:autoSpaceDE w:val="0"/>
        <w:autoSpaceDN w:val="0"/>
        <w:adjustRightInd w:val="0"/>
        <w:jc w:val="both"/>
        <w:rPr>
          <w:shd w:val="clear" w:color="auto" w:fill="FFFFFF"/>
        </w:rPr>
      </w:pPr>
      <w:r>
        <w:rPr>
          <w:shd w:val="clear" w:color="auto" w:fill="FFFFFF"/>
        </w:rPr>
        <w:t xml:space="preserve">L’Usine Logicielle </w:t>
      </w:r>
      <w:r w:rsidR="00BB62D5">
        <w:rPr>
          <w:shd w:val="clear" w:color="auto" w:fill="FFFFFF"/>
        </w:rPr>
        <w:t>du CNES est un ensemble d’outils proposé</w:t>
      </w:r>
      <w:r>
        <w:rPr>
          <w:shd w:val="clear" w:color="auto" w:fill="FFFFFF"/>
        </w:rPr>
        <w:t>s</w:t>
      </w:r>
      <w:r w:rsidR="00BB62D5">
        <w:rPr>
          <w:shd w:val="clear" w:color="auto" w:fill="FFFFFF"/>
        </w:rPr>
        <w:t xml:space="preserve"> par le CNES</w:t>
      </w:r>
      <w:r w:rsidR="001628C0">
        <w:rPr>
          <w:shd w:val="clear" w:color="auto" w:fill="FFFFFF"/>
        </w:rPr>
        <w:t xml:space="preserve"> afin</w:t>
      </w:r>
      <w:r w:rsidR="00BB62D5">
        <w:rPr>
          <w:shd w:val="clear" w:color="auto" w:fill="FFFFFF"/>
        </w:rPr>
        <w:t xml:space="preserve"> d’aider les différents intervenants pendant le cycle de développement. Elle permet d’automatiser un certain nombre d’opérations afin de fluidifier les différentes étapes d’un développement en permettant, par exemple, d’effectuer des contrôle</w:t>
      </w:r>
      <w:r>
        <w:rPr>
          <w:shd w:val="clear" w:color="auto" w:fill="FFFFFF"/>
        </w:rPr>
        <w:t>s</w:t>
      </w:r>
      <w:r w:rsidR="00BB62D5">
        <w:rPr>
          <w:shd w:val="clear" w:color="auto" w:fill="FFFFFF"/>
        </w:rPr>
        <w:t xml:space="preserve"> qualité plus fréquent</w:t>
      </w:r>
      <w:r>
        <w:rPr>
          <w:shd w:val="clear" w:color="auto" w:fill="FFFFFF"/>
        </w:rPr>
        <w:t>s</w:t>
      </w:r>
      <w:r w:rsidR="00BB62D5">
        <w:rPr>
          <w:shd w:val="clear" w:color="auto" w:fill="FFFFFF"/>
        </w:rPr>
        <w:t>.</w:t>
      </w:r>
    </w:p>
    <w:p w14:paraId="7C4C9212" w14:textId="2E335BB0" w:rsidR="00BB62D5" w:rsidRDefault="00BB62D5" w:rsidP="00003973">
      <w:pPr>
        <w:autoSpaceDE w:val="0"/>
        <w:autoSpaceDN w:val="0"/>
        <w:adjustRightInd w:val="0"/>
        <w:jc w:val="both"/>
        <w:rPr>
          <w:shd w:val="clear" w:color="auto" w:fill="FFFFFF"/>
        </w:rPr>
      </w:pPr>
      <w:r>
        <w:rPr>
          <w:shd w:val="clear" w:color="auto" w:fill="FFFFFF"/>
        </w:rPr>
        <w:t>Le CNES déploie un ensemble d’outils permettant de sauvegarder le code source, de réaliser la génération du code, de conserver les résultats d’une génération ainsi qu’un orchestrateur</w:t>
      </w:r>
      <w:r w:rsidR="006D3433">
        <w:rPr>
          <w:shd w:val="clear" w:color="auto" w:fill="FFFFFF"/>
        </w:rPr>
        <w:t>.</w:t>
      </w:r>
      <w:r w:rsidR="00844714" w:rsidRPr="00844714">
        <w:rPr>
          <w:noProof/>
        </w:rPr>
        <w:t xml:space="preserve"> </w:t>
      </w:r>
      <w:r w:rsidR="006D3433">
        <w:rPr>
          <w:noProof/>
        </w:rPr>
        <w:t xml:space="preserve">A </w:t>
      </w:r>
      <w:r w:rsidR="00844714">
        <w:rPr>
          <w:noProof/>
        </w:rPr>
        <w:t>la date de rédaction du présent document, la partie TESTS est partiellement couverte. Le Titulaire est donc responsable de la mise en place des moyens de tests de la prestation.</w:t>
      </w:r>
    </w:p>
    <w:p w14:paraId="7C3F6F98" w14:textId="0617D9FA" w:rsidR="00BB62D5" w:rsidRDefault="00992933" w:rsidP="00003973">
      <w:pPr>
        <w:autoSpaceDE w:val="0"/>
        <w:autoSpaceDN w:val="0"/>
        <w:adjustRightInd w:val="0"/>
        <w:jc w:val="both"/>
        <w:rPr>
          <w:shd w:val="clear" w:color="auto" w:fill="FFFFFF"/>
        </w:rPr>
      </w:pPr>
      <w:r>
        <w:rPr>
          <w:shd w:val="clear" w:color="auto" w:fill="FFFFFF"/>
        </w:rPr>
        <w:t xml:space="preserve">L’Usine Logicielle du CNES </w:t>
      </w:r>
      <w:r w:rsidR="00BB62D5">
        <w:rPr>
          <w:shd w:val="clear" w:color="auto" w:fill="FFFFFF"/>
        </w:rPr>
        <w:t>étant un outil utilisé dans un contexte souvent plus large, elle se limitera au points cités précédemment. La configuration d’un « IDE »</w:t>
      </w:r>
      <w:r w:rsidR="003769D7">
        <w:rPr>
          <w:shd w:val="clear" w:color="auto" w:fill="FFFFFF"/>
        </w:rPr>
        <w:t>, la gestion du projet</w:t>
      </w:r>
      <w:r w:rsidR="00556FDA">
        <w:rPr>
          <w:shd w:val="clear" w:color="auto" w:fill="FFFFFF"/>
        </w:rPr>
        <w:t xml:space="preserve"> et</w:t>
      </w:r>
      <w:r w:rsidR="003769D7">
        <w:rPr>
          <w:shd w:val="clear" w:color="auto" w:fill="FFFFFF"/>
        </w:rPr>
        <w:t xml:space="preserve"> l’exploitation (entre autres) ne sont pas couverts par </w:t>
      </w:r>
      <w:r>
        <w:rPr>
          <w:shd w:val="clear" w:color="auto" w:fill="FFFFFF"/>
        </w:rPr>
        <w:t xml:space="preserve">l’Usine </w:t>
      </w:r>
      <w:r w:rsidR="003769D7">
        <w:rPr>
          <w:shd w:val="clear" w:color="auto" w:fill="FFFFFF"/>
        </w:rPr>
        <w:t>Logicielle</w:t>
      </w:r>
      <w:r>
        <w:rPr>
          <w:shd w:val="clear" w:color="auto" w:fill="FFFFFF"/>
        </w:rPr>
        <w:t xml:space="preserve"> du CNES</w:t>
      </w:r>
      <w:r w:rsidR="003769D7">
        <w:rPr>
          <w:shd w:val="clear" w:color="auto" w:fill="FFFFFF"/>
        </w:rPr>
        <w:t xml:space="preserve">. </w:t>
      </w:r>
      <w:r>
        <w:rPr>
          <w:shd w:val="clear" w:color="auto" w:fill="FFFFFF"/>
        </w:rPr>
        <w:t>Le périmètre</w:t>
      </w:r>
      <w:r w:rsidR="003769D7">
        <w:rPr>
          <w:shd w:val="clear" w:color="auto" w:fill="FFFFFF"/>
        </w:rPr>
        <w:t xml:space="preserve"> de l’usine logicielle </w:t>
      </w:r>
      <w:r w:rsidR="00BA5E4C">
        <w:rPr>
          <w:shd w:val="clear" w:color="auto" w:fill="FFFFFF"/>
        </w:rPr>
        <w:t>peut</w:t>
      </w:r>
      <w:r w:rsidR="003769D7">
        <w:rPr>
          <w:shd w:val="clear" w:color="auto" w:fill="FFFFFF"/>
        </w:rPr>
        <w:t xml:space="preserve"> être résumé par le schéma suivant : </w:t>
      </w:r>
    </w:p>
    <w:p w14:paraId="7101074E" w14:textId="7A776A2B" w:rsidR="00BB62D5" w:rsidRDefault="00BB62D5" w:rsidP="00003973">
      <w:pPr>
        <w:autoSpaceDE w:val="0"/>
        <w:autoSpaceDN w:val="0"/>
        <w:adjustRightInd w:val="0"/>
        <w:jc w:val="both"/>
        <w:rPr>
          <w:shd w:val="clear" w:color="auto" w:fill="FFFFFF"/>
        </w:rPr>
      </w:pPr>
    </w:p>
    <w:p w14:paraId="5230DB65" w14:textId="37A82468" w:rsidR="00BB62D5" w:rsidRDefault="005364F0" w:rsidP="00003973">
      <w:pPr>
        <w:autoSpaceDE w:val="0"/>
        <w:autoSpaceDN w:val="0"/>
        <w:adjustRightInd w:val="0"/>
        <w:jc w:val="both"/>
        <w:rPr>
          <w:shd w:val="clear" w:color="auto" w:fill="FFFFFF"/>
        </w:rPr>
      </w:pPr>
      <w:r>
        <w:rPr>
          <w:shd w:val="clear" w:color="auto" w:fill="FFFFFF"/>
        </w:rPr>
        <w:pict w14:anchorId="6818B6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85pt;height:196.55pt">
            <v:imagedata r:id="rId8" o:title="UsineLogicielCNES"/>
          </v:shape>
        </w:pict>
      </w:r>
    </w:p>
    <w:p w14:paraId="48897C34" w14:textId="60821855" w:rsidR="003769D7" w:rsidRDefault="003769D7" w:rsidP="00003973">
      <w:pPr>
        <w:autoSpaceDE w:val="0"/>
        <w:autoSpaceDN w:val="0"/>
        <w:adjustRightInd w:val="0"/>
        <w:jc w:val="both"/>
        <w:rPr>
          <w:shd w:val="clear" w:color="auto" w:fill="FFFFFF"/>
        </w:rPr>
      </w:pPr>
    </w:p>
    <w:p w14:paraId="0EB45350" w14:textId="683AFF88" w:rsidR="003769D7" w:rsidRDefault="003769D7" w:rsidP="00003973">
      <w:pPr>
        <w:autoSpaceDE w:val="0"/>
        <w:autoSpaceDN w:val="0"/>
        <w:adjustRightInd w:val="0"/>
        <w:jc w:val="both"/>
        <w:rPr>
          <w:shd w:val="clear" w:color="auto" w:fill="FFFFFF"/>
        </w:rPr>
      </w:pPr>
      <w:r>
        <w:rPr>
          <w:shd w:val="clear" w:color="auto" w:fill="FFFFFF"/>
        </w:rPr>
        <w:t xml:space="preserve">Enfin, l’usine logicielle du CNES est un </w:t>
      </w:r>
      <w:r w:rsidR="00992933">
        <w:rPr>
          <w:shd w:val="clear" w:color="auto" w:fill="FFFFFF"/>
        </w:rPr>
        <w:t xml:space="preserve">moyen </w:t>
      </w:r>
      <w:r>
        <w:rPr>
          <w:shd w:val="clear" w:color="auto" w:fill="FFFFFF"/>
        </w:rPr>
        <w:t>qui, par nature, sera amené à évoluer : les outils qu</w:t>
      </w:r>
      <w:r w:rsidR="00556FDA">
        <w:rPr>
          <w:shd w:val="clear" w:color="auto" w:fill="FFFFFF"/>
        </w:rPr>
        <w:t>i</w:t>
      </w:r>
      <w:r>
        <w:rPr>
          <w:shd w:val="clear" w:color="auto" w:fill="FFFFFF"/>
        </w:rPr>
        <w:t xml:space="preserve"> la compose</w:t>
      </w:r>
      <w:r w:rsidR="00992933">
        <w:rPr>
          <w:shd w:val="clear" w:color="auto" w:fill="FFFFFF"/>
        </w:rPr>
        <w:t>nt</w:t>
      </w:r>
      <w:r>
        <w:rPr>
          <w:shd w:val="clear" w:color="auto" w:fill="FFFFFF"/>
        </w:rPr>
        <w:t xml:space="preserve"> ainsi que ses fonctionnalités sont susceptibles d’être modifiés au cours du temps. Ces évolutions seront communiqué</w:t>
      </w:r>
      <w:r w:rsidR="009014BB">
        <w:rPr>
          <w:shd w:val="clear" w:color="auto" w:fill="FFFFFF"/>
        </w:rPr>
        <w:t>es</w:t>
      </w:r>
      <w:r>
        <w:rPr>
          <w:shd w:val="clear" w:color="auto" w:fill="FFFFFF"/>
        </w:rPr>
        <w:t xml:space="preserve"> via un blog </w:t>
      </w:r>
      <w:r w:rsidR="0078167D">
        <w:rPr>
          <w:shd w:val="clear" w:color="auto" w:fill="FFFFFF"/>
        </w:rPr>
        <w:t xml:space="preserve">CNES </w:t>
      </w:r>
      <w:r>
        <w:rPr>
          <w:shd w:val="clear" w:color="auto" w:fill="FFFFFF"/>
        </w:rPr>
        <w:t>dédié</w:t>
      </w:r>
      <w:r w:rsidR="000056AC">
        <w:rPr>
          <w:shd w:val="clear" w:color="auto" w:fill="FFFFFF"/>
        </w:rPr>
        <w:t>.</w:t>
      </w:r>
    </w:p>
    <w:p w14:paraId="11E846A3" w14:textId="1D2E2A91" w:rsidR="003769D7" w:rsidRDefault="003769D7" w:rsidP="00293338">
      <w:pPr>
        <w:pStyle w:val="Titre2"/>
        <w:numPr>
          <w:ilvl w:val="1"/>
          <w:numId w:val="1"/>
        </w:numPr>
        <w:tabs>
          <w:tab w:val="num" w:pos="851"/>
        </w:tabs>
        <w:ind w:left="851"/>
        <w:rPr>
          <w:shd w:val="clear" w:color="auto" w:fill="FFFFFF"/>
        </w:rPr>
      </w:pPr>
      <w:bookmarkStart w:id="51" w:name="_Toc88579267"/>
      <w:r>
        <w:rPr>
          <w:shd w:val="clear" w:color="auto" w:fill="FFFFFF"/>
        </w:rPr>
        <w:lastRenderedPageBreak/>
        <w:t>Confidentialité des codes</w:t>
      </w:r>
      <w:bookmarkEnd w:id="51"/>
    </w:p>
    <w:p w14:paraId="1213FEF2" w14:textId="17648D2C" w:rsidR="003769D7" w:rsidRDefault="003769D7" w:rsidP="00DD7DDE">
      <w:pPr>
        <w:jc w:val="both"/>
      </w:pPr>
      <w:r>
        <w:t xml:space="preserve">Le niveau de sensibilité des codes et données </w:t>
      </w:r>
      <w:r w:rsidR="006C78C7">
        <w:t>pouvant être hébe</w:t>
      </w:r>
      <w:r w:rsidR="00DD7DDE">
        <w:t>rgés</w:t>
      </w:r>
      <w:r>
        <w:t xml:space="preserve"> dans cette plateforme ne doit pas dépasser le niveau DL (diffusion limitée).</w:t>
      </w:r>
    </w:p>
    <w:p w14:paraId="24285119" w14:textId="77777777" w:rsidR="003769D7" w:rsidRDefault="003769D7" w:rsidP="003769D7"/>
    <w:p w14:paraId="0F23AE6E" w14:textId="5A76E86D" w:rsidR="003769D7" w:rsidRDefault="003769D7" w:rsidP="003769D7">
      <w:r>
        <w:t xml:space="preserve">Pour rappel, les niveaux de sensibilité sont les suivants. Seuls les deux premiers peuvent être hébergés sur </w:t>
      </w:r>
      <w:r w:rsidR="0078167D">
        <w:t xml:space="preserve">l'Usine Logicielle </w:t>
      </w:r>
      <w:r w:rsidR="00EA12A7">
        <w:t>CNES</w:t>
      </w:r>
      <w:r>
        <w:t>.</w:t>
      </w:r>
    </w:p>
    <w:p w14:paraId="27E2645A" w14:textId="5CD31C76" w:rsidR="003769D7" w:rsidRDefault="003769D7" w:rsidP="003769D7"/>
    <w:tbl>
      <w:tblPr>
        <w:tblW w:w="301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72"/>
        <w:gridCol w:w="3165"/>
      </w:tblGrid>
      <w:tr w:rsidR="003769D7" w:rsidRPr="003769D7" w14:paraId="3AD3879B" w14:textId="77777777" w:rsidTr="003769D7">
        <w:trPr>
          <w:trHeight w:val="700"/>
          <w:tblCellSpacing w:w="15" w:type="dxa"/>
          <w:jc w:val="center"/>
        </w:trPr>
        <w:tc>
          <w:tcPr>
            <w:tcW w:w="2385" w:type="pct"/>
            <w:vAlign w:val="center"/>
            <w:hideMark/>
          </w:tcPr>
          <w:p w14:paraId="09B0F67F" w14:textId="77777777" w:rsidR="003769D7" w:rsidRPr="003769D7" w:rsidRDefault="003769D7" w:rsidP="003769D7">
            <w:r w:rsidRPr="003769D7">
              <w:rPr>
                <w:b/>
                <w:bCs/>
              </w:rPr>
              <w:t>Niveau de sensibilité</w:t>
            </w:r>
          </w:p>
        </w:tc>
        <w:tc>
          <w:tcPr>
            <w:tcW w:w="2542" w:type="pct"/>
            <w:vAlign w:val="center"/>
            <w:hideMark/>
          </w:tcPr>
          <w:p w14:paraId="64ED2D2B" w14:textId="7B35F834" w:rsidR="003769D7" w:rsidRPr="003769D7" w:rsidRDefault="003769D7" w:rsidP="00EA12A7">
            <w:r w:rsidRPr="003769D7">
              <w:rPr>
                <w:b/>
                <w:bCs/>
              </w:rPr>
              <w:t xml:space="preserve">Autorisé dans l’Usine Logicielle </w:t>
            </w:r>
            <w:r w:rsidR="00EA12A7">
              <w:rPr>
                <w:b/>
                <w:bCs/>
              </w:rPr>
              <w:t>CNES</w:t>
            </w:r>
          </w:p>
        </w:tc>
      </w:tr>
      <w:tr w:rsidR="003769D7" w:rsidRPr="003769D7" w14:paraId="191BA14D" w14:textId="77777777" w:rsidTr="003769D7">
        <w:trPr>
          <w:trHeight w:val="700"/>
          <w:tblCellSpacing w:w="15" w:type="dxa"/>
          <w:jc w:val="center"/>
        </w:trPr>
        <w:tc>
          <w:tcPr>
            <w:tcW w:w="2385" w:type="pct"/>
            <w:vAlign w:val="center"/>
            <w:hideMark/>
          </w:tcPr>
          <w:p w14:paraId="600628BD" w14:textId="77777777" w:rsidR="003769D7" w:rsidRPr="003769D7" w:rsidRDefault="003769D7" w:rsidP="003769D7">
            <w:r w:rsidRPr="003769D7">
              <w:rPr>
                <w:bCs/>
              </w:rPr>
              <w:t>Non sensible</w:t>
            </w:r>
          </w:p>
        </w:tc>
        <w:tc>
          <w:tcPr>
            <w:tcW w:w="2542" w:type="pct"/>
            <w:vAlign w:val="center"/>
            <w:hideMark/>
          </w:tcPr>
          <w:p w14:paraId="6755B5EC" w14:textId="77777777" w:rsidR="003769D7" w:rsidRPr="003769D7" w:rsidRDefault="003769D7" w:rsidP="003769D7">
            <w:r w:rsidRPr="003769D7">
              <w:rPr>
                <w:bCs/>
              </w:rPr>
              <w:t>Oui</w:t>
            </w:r>
          </w:p>
        </w:tc>
      </w:tr>
      <w:tr w:rsidR="003769D7" w:rsidRPr="003769D7" w14:paraId="4EE3EBAE" w14:textId="77777777" w:rsidTr="003769D7">
        <w:trPr>
          <w:trHeight w:val="700"/>
          <w:tblCellSpacing w:w="15" w:type="dxa"/>
          <w:jc w:val="center"/>
        </w:trPr>
        <w:tc>
          <w:tcPr>
            <w:tcW w:w="2385" w:type="pct"/>
            <w:tcBorders>
              <w:bottom w:val="single" w:sz="4" w:space="0" w:color="auto"/>
            </w:tcBorders>
            <w:vAlign w:val="center"/>
            <w:hideMark/>
          </w:tcPr>
          <w:p w14:paraId="5407B5F4" w14:textId="77777777" w:rsidR="003769D7" w:rsidRPr="003769D7" w:rsidRDefault="003769D7" w:rsidP="003769D7">
            <w:r w:rsidRPr="003769D7">
              <w:rPr>
                <w:bCs/>
              </w:rPr>
              <w:t>Diffusion limitée</w:t>
            </w:r>
          </w:p>
        </w:tc>
        <w:tc>
          <w:tcPr>
            <w:tcW w:w="2542" w:type="pct"/>
            <w:vAlign w:val="center"/>
            <w:hideMark/>
          </w:tcPr>
          <w:p w14:paraId="46DC2735" w14:textId="77777777" w:rsidR="003769D7" w:rsidRPr="003769D7" w:rsidRDefault="003769D7" w:rsidP="003769D7">
            <w:r w:rsidRPr="003769D7">
              <w:rPr>
                <w:bCs/>
              </w:rPr>
              <w:t>Oui</w:t>
            </w:r>
          </w:p>
        </w:tc>
      </w:tr>
      <w:tr w:rsidR="003769D7" w:rsidRPr="003769D7" w14:paraId="556D32E1" w14:textId="77777777" w:rsidTr="003769D7">
        <w:trPr>
          <w:trHeight w:val="700"/>
          <w:tblCellSpacing w:w="15" w:type="dxa"/>
          <w:jc w:val="center"/>
        </w:trPr>
        <w:tc>
          <w:tcPr>
            <w:tcW w:w="2385" w:type="pct"/>
            <w:vAlign w:val="center"/>
            <w:hideMark/>
          </w:tcPr>
          <w:p w14:paraId="4AA25715" w14:textId="47E20278" w:rsidR="003769D7" w:rsidRPr="003769D7" w:rsidRDefault="003769D7" w:rsidP="003769D7">
            <w:r w:rsidRPr="003769D7">
              <w:t>Confidentiel Industriel, Confidentiel CNES</w:t>
            </w:r>
          </w:p>
        </w:tc>
        <w:tc>
          <w:tcPr>
            <w:tcW w:w="2542" w:type="pct"/>
            <w:vAlign w:val="center"/>
            <w:hideMark/>
          </w:tcPr>
          <w:p w14:paraId="50F3A435" w14:textId="77777777" w:rsidR="003769D7" w:rsidRPr="003769D7" w:rsidRDefault="003769D7" w:rsidP="003769D7">
            <w:r w:rsidRPr="003769D7">
              <w:t>Non</w:t>
            </w:r>
          </w:p>
        </w:tc>
      </w:tr>
      <w:tr w:rsidR="003769D7" w:rsidRPr="003769D7" w14:paraId="6200320B" w14:textId="77777777" w:rsidTr="003769D7">
        <w:trPr>
          <w:trHeight w:val="700"/>
          <w:tblCellSpacing w:w="15" w:type="dxa"/>
          <w:jc w:val="center"/>
        </w:trPr>
        <w:tc>
          <w:tcPr>
            <w:tcW w:w="2385" w:type="pct"/>
            <w:vAlign w:val="center"/>
            <w:hideMark/>
          </w:tcPr>
          <w:p w14:paraId="5945BA4D" w14:textId="77777777" w:rsidR="003769D7" w:rsidRPr="003769D7" w:rsidRDefault="003769D7" w:rsidP="003769D7">
            <w:r w:rsidRPr="003769D7">
              <w:t>Diffusion Restreinte</w:t>
            </w:r>
          </w:p>
        </w:tc>
        <w:tc>
          <w:tcPr>
            <w:tcW w:w="2542" w:type="pct"/>
            <w:vAlign w:val="center"/>
            <w:hideMark/>
          </w:tcPr>
          <w:p w14:paraId="630910A2" w14:textId="77777777" w:rsidR="003769D7" w:rsidRPr="003769D7" w:rsidRDefault="003769D7" w:rsidP="003769D7">
            <w:r w:rsidRPr="003769D7">
              <w:t>Non</w:t>
            </w:r>
          </w:p>
        </w:tc>
      </w:tr>
      <w:tr w:rsidR="003769D7" w:rsidRPr="003769D7" w14:paraId="36CD1122" w14:textId="77777777" w:rsidTr="003769D7">
        <w:trPr>
          <w:trHeight w:val="700"/>
          <w:tblCellSpacing w:w="15" w:type="dxa"/>
          <w:jc w:val="center"/>
        </w:trPr>
        <w:tc>
          <w:tcPr>
            <w:tcW w:w="2385" w:type="pct"/>
            <w:vAlign w:val="center"/>
            <w:hideMark/>
          </w:tcPr>
          <w:p w14:paraId="3C8CB154" w14:textId="77777777" w:rsidR="003769D7" w:rsidRPr="003769D7" w:rsidRDefault="003769D7" w:rsidP="003769D7">
            <w:r w:rsidRPr="003769D7">
              <w:t>Classifié (CD, SD, TSD)</w:t>
            </w:r>
          </w:p>
        </w:tc>
        <w:tc>
          <w:tcPr>
            <w:tcW w:w="2542" w:type="pct"/>
            <w:vAlign w:val="center"/>
            <w:hideMark/>
          </w:tcPr>
          <w:p w14:paraId="7C7BBB7A" w14:textId="77777777" w:rsidR="003769D7" w:rsidRPr="003769D7" w:rsidRDefault="003769D7" w:rsidP="003769D7">
            <w:r w:rsidRPr="003769D7">
              <w:t>Non</w:t>
            </w:r>
          </w:p>
        </w:tc>
      </w:tr>
    </w:tbl>
    <w:p w14:paraId="29F7B72E" w14:textId="77777777" w:rsidR="003769D7" w:rsidRPr="003769D7" w:rsidRDefault="003769D7" w:rsidP="003769D7"/>
    <w:p w14:paraId="39977775" w14:textId="5189775F" w:rsidR="00A438E2" w:rsidRPr="00293338" w:rsidRDefault="00C22147" w:rsidP="00293338">
      <w:pPr>
        <w:pStyle w:val="Titre2"/>
        <w:numPr>
          <w:ilvl w:val="1"/>
          <w:numId w:val="1"/>
        </w:numPr>
        <w:tabs>
          <w:tab w:val="num" w:pos="851"/>
        </w:tabs>
        <w:ind w:left="851"/>
        <w:rPr>
          <w:shd w:val="clear" w:color="auto" w:fill="FFFFFF"/>
        </w:rPr>
      </w:pPr>
      <w:bookmarkStart w:id="52" w:name="_Toc88579268"/>
      <w:r>
        <w:rPr>
          <w:shd w:val="clear" w:color="auto" w:fill="FFFFFF"/>
        </w:rPr>
        <w:t>Niveau de service maintenu par le CNES</w:t>
      </w:r>
      <w:bookmarkEnd w:id="52"/>
    </w:p>
    <w:p w14:paraId="05E6C0D7" w14:textId="195B509B" w:rsidR="001628C0" w:rsidRDefault="0078167D" w:rsidP="005D2384">
      <w:pPr>
        <w:jc w:val="both"/>
      </w:pPr>
      <w:r>
        <w:t>L’Usine Logicielle du</w:t>
      </w:r>
      <w:r w:rsidR="001628C0">
        <w:t xml:space="preserve"> CNES</w:t>
      </w:r>
      <w:r>
        <w:t xml:space="preserve"> </w:t>
      </w:r>
      <w:r w:rsidR="001628C0">
        <w:t>n’a pas vocation à remplacer la suite d’outil</w:t>
      </w:r>
      <w:r>
        <w:t>s</w:t>
      </w:r>
      <w:r w:rsidR="001628C0">
        <w:t xml:space="preserve"> </w:t>
      </w:r>
      <w:r>
        <w:t>du Titulaire</w:t>
      </w:r>
      <w:r w:rsidR="001628C0">
        <w:t xml:space="preserve"> ni à être utilisé</w:t>
      </w:r>
      <w:r>
        <w:t>e</w:t>
      </w:r>
      <w:r w:rsidR="001628C0">
        <w:t xml:space="preserve"> systématiquement. Son utilisation doit répondre à un besoin projet.</w:t>
      </w:r>
    </w:p>
    <w:p w14:paraId="12D13877" w14:textId="6A244DD8" w:rsidR="001A484E" w:rsidRDefault="0078167D" w:rsidP="005D2384">
      <w:pPr>
        <w:jc w:val="both"/>
      </w:pPr>
      <w:r>
        <w:t xml:space="preserve">L’Usine Logicielle du CNES </w:t>
      </w:r>
      <w:r w:rsidR="00C22147">
        <w:t xml:space="preserve">est accessible de manière continue cependant la gestion des incidents n’est garantie </w:t>
      </w:r>
      <w:r w:rsidR="00E21EEA">
        <w:t xml:space="preserve">que </w:t>
      </w:r>
      <w:r w:rsidR="00E21EEA" w:rsidRPr="005D2384">
        <w:t>pendant les jours ouvrés</w:t>
      </w:r>
      <w:r w:rsidR="00EA12A7" w:rsidRPr="005D2384">
        <w:t xml:space="preserve"> </w:t>
      </w:r>
      <w:r w:rsidR="00E21EEA" w:rsidRPr="005D2384">
        <w:t>du CNES</w:t>
      </w:r>
      <w:r w:rsidR="00EA12A7" w:rsidRPr="005D2384">
        <w:t xml:space="preserve"> (</w:t>
      </w:r>
      <w:r>
        <w:t xml:space="preserve">du </w:t>
      </w:r>
      <w:r w:rsidR="005D2384" w:rsidRPr="005D2384">
        <w:t>lundi au vendredi hors pont</w:t>
      </w:r>
      <w:r>
        <w:t>s</w:t>
      </w:r>
      <w:r w:rsidR="005D2384" w:rsidRPr="005D2384">
        <w:t xml:space="preserve"> et jours de fermeture administrative</w:t>
      </w:r>
      <w:r w:rsidR="005D2384">
        <w:t xml:space="preserve"> : JARTT, fermeture de </w:t>
      </w:r>
      <w:r>
        <w:t>fin d’année</w:t>
      </w:r>
      <w:r w:rsidR="00EA12A7" w:rsidRPr="005D2384">
        <w:t>)</w:t>
      </w:r>
      <w:r w:rsidR="00E21EEA">
        <w:t>.</w:t>
      </w:r>
      <w:r w:rsidR="00C22147">
        <w:t xml:space="preserve"> Le CNES décline toute responsabilité en cas d’indisponibilité de </w:t>
      </w:r>
      <w:r>
        <w:t xml:space="preserve">l’Usine Logicielle du CNES </w:t>
      </w:r>
      <w:r w:rsidR="00C22147">
        <w:t>en dehors de ces périodes.</w:t>
      </w:r>
    </w:p>
    <w:p w14:paraId="1594D114" w14:textId="4949C4D8" w:rsidR="00DC33BC" w:rsidRDefault="00C22147" w:rsidP="005D2384">
      <w:pPr>
        <w:jc w:val="both"/>
      </w:pPr>
      <w:r>
        <w:t xml:space="preserve">Le CNES diffuse les informations liées à </w:t>
      </w:r>
      <w:r w:rsidR="0078167D">
        <w:t xml:space="preserve">l’Usine Logicielle du CNES </w:t>
      </w:r>
      <w:r>
        <w:t xml:space="preserve">à travers un blog </w:t>
      </w:r>
      <w:r w:rsidR="0078167D">
        <w:t xml:space="preserve">dédié </w:t>
      </w:r>
      <w:r>
        <w:t xml:space="preserve">et utilise une adresse email générique unique comme point de contact : </w:t>
      </w:r>
      <w:hyperlink r:id="rId9" w:history="1">
        <w:r w:rsidRPr="00185431">
          <w:rPr>
            <w:rStyle w:val="Lienhypertexte"/>
          </w:rPr>
          <w:t>UsineLogicielle@cnes.fr</w:t>
        </w:r>
      </w:hyperlink>
      <w:r>
        <w:t xml:space="preserve"> .</w:t>
      </w:r>
      <w:r w:rsidR="001628C0">
        <w:t xml:space="preserve"> Si un projet </w:t>
      </w:r>
      <w:r w:rsidR="0078167D">
        <w:t xml:space="preserve">souhaite utiliser </w:t>
      </w:r>
      <w:r w:rsidR="001628C0">
        <w:t>l’usine du CNES</w:t>
      </w:r>
      <w:r w:rsidR="0078167D">
        <w:t>,</w:t>
      </w:r>
      <w:r w:rsidR="001628C0">
        <w:t xml:space="preserve"> ce point de contact devra être utilisé pour définir les modalités applicables pour le projet.</w:t>
      </w:r>
    </w:p>
    <w:p w14:paraId="06848B7A" w14:textId="38DFAD27" w:rsidR="00C22147" w:rsidRDefault="00C22147" w:rsidP="005D2384">
      <w:pPr>
        <w:jc w:val="both"/>
      </w:pPr>
      <w:r w:rsidRPr="00C22147">
        <w:lastRenderedPageBreak/>
        <w:t xml:space="preserve">Le prestataire sera informé de toute indisponibilité programmée de la plateforme CNES. Le CNES s’engage à ne pas pénaliser le titulaire en cas de retard dû à l’indisponibilité de </w:t>
      </w:r>
      <w:r w:rsidR="0078167D" w:rsidRPr="00C22147">
        <w:t>l’</w:t>
      </w:r>
      <w:r w:rsidR="0078167D">
        <w:t>U</w:t>
      </w:r>
      <w:r w:rsidR="0078167D" w:rsidRPr="00C22147">
        <w:t xml:space="preserve">sine </w:t>
      </w:r>
      <w:r w:rsidR="0078167D">
        <w:t>L</w:t>
      </w:r>
      <w:r w:rsidR="0078167D" w:rsidRPr="00C22147">
        <w:t xml:space="preserve">ogiciel </w:t>
      </w:r>
      <w:r w:rsidRPr="00C22147">
        <w:t>CNES.</w:t>
      </w:r>
    </w:p>
    <w:p w14:paraId="6268005D" w14:textId="6FDCB789" w:rsidR="005F3589" w:rsidRDefault="00E95442" w:rsidP="00E95442">
      <w:pPr>
        <w:pStyle w:val="Titre2"/>
        <w:numPr>
          <w:ilvl w:val="1"/>
          <w:numId w:val="1"/>
        </w:numPr>
        <w:tabs>
          <w:tab w:val="num" w:pos="851"/>
        </w:tabs>
        <w:ind w:left="851"/>
        <w:rPr>
          <w:shd w:val="clear" w:color="auto" w:fill="FFFFFF"/>
        </w:rPr>
      </w:pPr>
      <w:bookmarkStart w:id="53" w:name="_gdocMPreviousCursorPos"/>
      <w:bookmarkStart w:id="54" w:name="_Toc88579269"/>
      <w:bookmarkEnd w:id="53"/>
      <w:r>
        <w:rPr>
          <w:shd w:val="clear" w:color="auto" w:fill="FFFFFF"/>
        </w:rPr>
        <w:t>Utilisation de l’usine</w:t>
      </w:r>
      <w:bookmarkEnd w:id="54"/>
      <w:r w:rsidR="0078167D">
        <w:rPr>
          <w:shd w:val="clear" w:color="auto" w:fill="FFFFFF"/>
        </w:rPr>
        <w:t xml:space="preserve"> Logiciel</w:t>
      </w:r>
      <w:r w:rsidR="000056AC">
        <w:rPr>
          <w:shd w:val="clear" w:color="auto" w:fill="FFFFFF"/>
        </w:rPr>
        <w:t>le</w:t>
      </w:r>
      <w:r w:rsidR="0078167D">
        <w:rPr>
          <w:shd w:val="clear" w:color="auto" w:fill="FFFFFF"/>
        </w:rPr>
        <w:t xml:space="preserve"> CNES </w:t>
      </w:r>
    </w:p>
    <w:p w14:paraId="5FD63AE4" w14:textId="36827BD4" w:rsidR="005D2384" w:rsidRDefault="0078167D" w:rsidP="003F7E06">
      <w:pPr>
        <w:jc w:val="both"/>
      </w:pPr>
      <w:r>
        <w:t xml:space="preserve">L’Usine Logicielle CNES </w:t>
      </w:r>
      <w:r w:rsidR="005D2384">
        <w:t>étant un moyen mutualisé</w:t>
      </w:r>
      <w:r>
        <w:t>,</w:t>
      </w:r>
      <w:r w:rsidR="005D2384">
        <w:t xml:space="preserve"> un ensemble de règles et de bonnes pratiques sont maintenu</w:t>
      </w:r>
      <w:r>
        <w:t>e</w:t>
      </w:r>
      <w:r w:rsidR="005D2384">
        <w:t xml:space="preserve">s par l’équipe responsable de l’usine logicielle. Tout utilisateur doit respecter ces règles afin de garantir un fonctionnement optimal </w:t>
      </w:r>
      <w:r>
        <w:t xml:space="preserve">de l’usine </w:t>
      </w:r>
      <w:r w:rsidR="005D2384">
        <w:t>pour tous les utilisateurs</w:t>
      </w:r>
      <w:r w:rsidR="003F7E06">
        <w:t xml:space="preserve">. Le CNES s’efforce </w:t>
      </w:r>
      <w:r>
        <w:t xml:space="preserve">de </w:t>
      </w:r>
      <w:r w:rsidR="003F7E06">
        <w:t>faire évoluer ces règles et bonnes pratiques en prenant en compte (entre autres) :</w:t>
      </w:r>
    </w:p>
    <w:p w14:paraId="26E7B0D5" w14:textId="467F3046" w:rsidR="003F7E06" w:rsidRDefault="003F7E06" w:rsidP="003F7E06">
      <w:pPr>
        <w:pStyle w:val="Paragraphedeliste"/>
        <w:numPr>
          <w:ilvl w:val="0"/>
          <w:numId w:val="57"/>
        </w:numPr>
        <w:jc w:val="both"/>
      </w:pPr>
      <w:r>
        <w:t>Le retour d’expérience sur l’utilisation de l’usine logicielle</w:t>
      </w:r>
    </w:p>
    <w:p w14:paraId="3BE8EDD9" w14:textId="1B64B948" w:rsidR="003F7E06" w:rsidRDefault="003F7E06" w:rsidP="003F7E06">
      <w:pPr>
        <w:pStyle w:val="Paragraphedeliste"/>
        <w:numPr>
          <w:ilvl w:val="0"/>
          <w:numId w:val="57"/>
        </w:numPr>
        <w:jc w:val="both"/>
      </w:pPr>
      <w:r>
        <w:t>L’état de l’art</w:t>
      </w:r>
    </w:p>
    <w:p w14:paraId="0224CF69" w14:textId="4E0D0F84" w:rsidR="003F7E06" w:rsidRPr="005D2384" w:rsidRDefault="003F7E06" w:rsidP="003F7E06">
      <w:pPr>
        <w:pStyle w:val="Paragraphedeliste"/>
        <w:numPr>
          <w:ilvl w:val="0"/>
          <w:numId w:val="57"/>
        </w:numPr>
        <w:jc w:val="both"/>
      </w:pPr>
      <w:r>
        <w:t>Les contraintes du CNES</w:t>
      </w:r>
    </w:p>
    <w:p w14:paraId="1B5C7ED5" w14:textId="77777777" w:rsidR="00C22147" w:rsidRPr="00413027" w:rsidRDefault="00C22147" w:rsidP="00403AC5">
      <w:pPr>
        <w:jc w:val="both"/>
      </w:pPr>
    </w:p>
    <w:p w14:paraId="5CA56223" w14:textId="73739FEB" w:rsidR="003A37BF" w:rsidRPr="00C353D3" w:rsidRDefault="003F7E06" w:rsidP="00C353D3">
      <w:pPr>
        <w:widowControl/>
        <w:spacing w:before="0"/>
      </w:pPr>
      <w:r>
        <w:t>Si un titulaire venait à utiliser l’usine logicielle pour quelque raison que ce soit, il se devra de respecter ces règles d’usage. L’usine logicielle CNES est un outil proposé tel</w:t>
      </w:r>
      <w:r w:rsidR="006C78C7">
        <w:t xml:space="preserve"> </w:t>
      </w:r>
      <w:r>
        <w:t>quel. Afin de garantir son bon usage, chaque utilisation de l’usine devra être soumis à un travail de définition de l’usage comme précisé au chapitre 5.1.</w:t>
      </w:r>
      <w:r w:rsidR="00EE4A58">
        <w:br w:type="page"/>
      </w:r>
    </w:p>
    <w:p w14:paraId="67315771" w14:textId="5B158BDB" w:rsidR="001138B9" w:rsidRPr="008142E4" w:rsidRDefault="00E044AD" w:rsidP="001138B9">
      <w:pPr>
        <w:pStyle w:val="Titre1"/>
      </w:pPr>
      <w:bookmarkStart w:id="55" w:name="_Toc88579270"/>
      <w:r>
        <w:lastRenderedPageBreak/>
        <w:t>EXIGENCES DE NIVEAU</w:t>
      </w:r>
      <w:r w:rsidR="001138B9">
        <w:t xml:space="preserve"> </w:t>
      </w:r>
      <w:r>
        <w:t>ACCORD-CADRE</w:t>
      </w:r>
      <w:bookmarkEnd w:id="55"/>
    </w:p>
    <w:p w14:paraId="324D8E72" w14:textId="77777777" w:rsidR="00791AC6" w:rsidRDefault="00791AC6" w:rsidP="00791AC6">
      <w:pPr>
        <w:pStyle w:val="Enum0"/>
        <w:tabs>
          <w:tab w:val="num" w:pos="567"/>
          <w:tab w:val="num" w:pos="928"/>
        </w:tabs>
        <w:spacing w:before="0" w:after="180"/>
        <w:ind w:left="0"/>
        <w:jc w:val="both"/>
        <w:rPr>
          <w:b/>
          <w:bCs/>
          <w:caps/>
          <w:color w:val="0000FF"/>
          <w:sz w:val="30"/>
          <w:szCs w:val="30"/>
        </w:rPr>
      </w:pPr>
    </w:p>
    <w:p w14:paraId="49C5DEC5" w14:textId="6E2AA6DA" w:rsidR="00791AC6" w:rsidRPr="006C2701" w:rsidRDefault="002E5454" w:rsidP="00791AC6">
      <w:pPr>
        <w:pStyle w:val="Enum0"/>
        <w:tabs>
          <w:tab w:val="num" w:pos="567"/>
          <w:tab w:val="num" w:pos="928"/>
        </w:tabs>
        <w:spacing w:before="0" w:after="180"/>
        <w:ind w:left="0"/>
        <w:jc w:val="both"/>
      </w:pPr>
      <w:r>
        <w:t>L’</w:t>
      </w:r>
      <w:r w:rsidR="00791AC6">
        <w:t>exigence</w:t>
      </w:r>
      <w:r>
        <w:t xml:space="preserve"> ci-dessous concerne toutes les usines logicielles que le Titulaire a prévu d’utiliser (</w:t>
      </w:r>
      <w:r w:rsidR="00791AC6">
        <w:t>y compris les usines logicielles de ses éventuels co-traitants et/ou sous-traitants).</w:t>
      </w:r>
    </w:p>
    <w:p w14:paraId="036479EE" w14:textId="727C84B5" w:rsidR="002E5454" w:rsidRDefault="002E5454" w:rsidP="002E5454"/>
    <w:p w14:paraId="5A7354F6" w14:textId="5907C643" w:rsidR="001138B9" w:rsidRPr="006C192C" w:rsidRDefault="00F86892" w:rsidP="001138B9">
      <w:pPr>
        <w:pStyle w:val="ExigencesNom"/>
      </w:pPr>
      <w:bookmarkStart w:id="56" w:name="XKGIFPJJO418"/>
      <w:r w:rsidRPr="00F14763">
        <w:rPr>
          <w:color w:val="000080"/>
        </w:rPr>
        <w:t>AC-UL-010</w:t>
      </w:r>
      <w:bookmarkEnd w:id="56"/>
    </w:p>
    <w:p w14:paraId="158F3E22" w14:textId="747FE705" w:rsidR="001138B9" w:rsidRDefault="005B3831" w:rsidP="001138B9">
      <w:pPr>
        <w:pStyle w:val="ExigencesTitre"/>
      </w:pPr>
      <w:r>
        <w:t>Description succincte de</w:t>
      </w:r>
      <w:r w:rsidR="00CE6B13">
        <w:t xml:space="preserve">s </w:t>
      </w:r>
      <w:r>
        <w:t xml:space="preserve">usines logicielles </w:t>
      </w:r>
      <w:r w:rsidR="00CE6B13">
        <w:t>du Titulaire</w:t>
      </w:r>
    </w:p>
    <w:p w14:paraId="386DFD82" w14:textId="2A476DCE" w:rsidR="005B3831" w:rsidRDefault="001138B9" w:rsidP="001138B9">
      <w:pPr>
        <w:pStyle w:val="ExigencesCorps"/>
        <w:jc w:val="both"/>
      </w:pPr>
      <w:r>
        <w:t>Pen</w:t>
      </w:r>
      <w:r w:rsidR="00821541">
        <w:t>dant toute la durée de l’accord-cadre, le T</w:t>
      </w:r>
      <w:r>
        <w:t>itulaire</w:t>
      </w:r>
      <w:r w:rsidR="00C46789">
        <w:t xml:space="preserve"> doit </w:t>
      </w:r>
      <w:r w:rsidR="005B3831">
        <w:t xml:space="preserve">produire </w:t>
      </w:r>
      <w:r w:rsidR="00F029D5">
        <w:t xml:space="preserve">et </w:t>
      </w:r>
      <w:r w:rsidR="00C46789">
        <w:t>maintenir</w:t>
      </w:r>
      <w:r w:rsidR="00917272">
        <w:t xml:space="preserve"> </w:t>
      </w:r>
      <w:r w:rsidR="005B3831">
        <w:t xml:space="preserve">à jour </w:t>
      </w:r>
      <w:r w:rsidR="00CE6B13">
        <w:t xml:space="preserve">un </w:t>
      </w:r>
      <w:r w:rsidR="00917272">
        <w:t>document</w:t>
      </w:r>
      <w:r w:rsidR="005B3831">
        <w:t xml:space="preserve"> décrivant succinctement </w:t>
      </w:r>
      <w:r w:rsidR="00CE6B13">
        <w:t xml:space="preserve">ses </w:t>
      </w:r>
      <w:r w:rsidR="005B3831">
        <w:t>usines logicielles, et fournir les mises à jour de ce document au CNES.</w:t>
      </w:r>
    </w:p>
    <w:p w14:paraId="18D329CB" w14:textId="65B47F0A" w:rsidR="00F029D5" w:rsidRDefault="00F029D5" w:rsidP="001138B9">
      <w:pPr>
        <w:pStyle w:val="ExigencesCorps"/>
        <w:jc w:val="both"/>
      </w:pPr>
      <w:r>
        <w:t>Sortie attendue : document intitulé « </w:t>
      </w:r>
      <w:r w:rsidR="00CE6B13">
        <w:t xml:space="preserve">Description </w:t>
      </w:r>
      <w:r>
        <w:t>des usines logicielles du Titulaire ».</w:t>
      </w:r>
    </w:p>
    <w:p w14:paraId="3C0193F4" w14:textId="77777777" w:rsidR="00F14763" w:rsidRDefault="00F14763" w:rsidP="00F14763">
      <w:pPr>
        <w:pStyle w:val="Enum0"/>
        <w:tabs>
          <w:tab w:val="num" w:pos="567"/>
          <w:tab w:val="num" w:pos="928"/>
        </w:tabs>
        <w:spacing w:before="0" w:after="180"/>
        <w:ind w:left="0"/>
        <w:jc w:val="both"/>
      </w:pPr>
    </w:p>
    <w:p w14:paraId="4984ED36" w14:textId="64B6AB9E" w:rsidR="00F14763" w:rsidRDefault="00F14763" w:rsidP="00F14763">
      <w:pPr>
        <w:pStyle w:val="Enum0"/>
        <w:tabs>
          <w:tab w:val="num" w:pos="567"/>
          <w:tab w:val="num" w:pos="928"/>
        </w:tabs>
        <w:spacing w:before="0" w:after="180"/>
        <w:ind w:left="0"/>
        <w:jc w:val="both"/>
      </w:pPr>
      <w:r>
        <w:t xml:space="preserve">Note : Cette </w:t>
      </w:r>
      <w:r w:rsidR="00904697">
        <w:t>description</w:t>
      </w:r>
      <w:r>
        <w:t xml:space="preserve"> pourra être similaire à la présentation de l’usine logicielle CNES chapitre 2 (périmètre, niveau de service, utilisation). Si le </w:t>
      </w:r>
      <w:r w:rsidR="00CE6B13">
        <w:t xml:space="preserve">Titulaire </w:t>
      </w:r>
      <w:r>
        <w:t>le souhaite, la description pourra</w:t>
      </w:r>
      <w:r w:rsidR="00904697">
        <w:t xml:space="preserve"> aussi</w:t>
      </w:r>
      <w:r>
        <w:t xml:space="preserve"> contenir le nom des outils principaux</w:t>
      </w:r>
      <w:r w:rsidR="00904697">
        <w:t xml:space="preserve"> et/ou des axes d’évolutions envisagés</w:t>
      </w:r>
      <w:r>
        <w:t>.</w:t>
      </w:r>
    </w:p>
    <w:p w14:paraId="61A74C0A" w14:textId="77777777" w:rsidR="00F14763" w:rsidRDefault="00F14763" w:rsidP="005B3831">
      <w:pPr>
        <w:pStyle w:val="ExigencesNom"/>
        <w:rPr>
          <w:color w:val="000080"/>
        </w:rPr>
      </w:pPr>
    </w:p>
    <w:p w14:paraId="5C60825F" w14:textId="77777777" w:rsidR="00F14763" w:rsidRDefault="00F14763" w:rsidP="005B3831">
      <w:pPr>
        <w:pStyle w:val="ExigencesNom"/>
        <w:rPr>
          <w:color w:val="000080"/>
        </w:rPr>
      </w:pPr>
    </w:p>
    <w:p w14:paraId="52B61E52" w14:textId="77777777" w:rsidR="00F14763" w:rsidRDefault="00F14763" w:rsidP="005B3831">
      <w:pPr>
        <w:pStyle w:val="ExigencesNom"/>
        <w:rPr>
          <w:color w:val="000080"/>
        </w:rPr>
      </w:pPr>
    </w:p>
    <w:p w14:paraId="2023E4CF" w14:textId="16BADA49" w:rsidR="005B3831" w:rsidRPr="006C192C" w:rsidRDefault="00F86892" w:rsidP="005B3831">
      <w:pPr>
        <w:pStyle w:val="ExigencesNom"/>
      </w:pPr>
      <w:bookmarkStart w:id="57" w:name="XVMONJWSU345"/>
      <w:r>
        <w:rPr>
          <w:color w:val="000080"/>
        </w:rPr>
        <w:t>AC-UL-020</w:t>
      </w:r>
      <w:bookmarkEnd w:id="57"/>
    </w:p>
    <w:p w14:paraId="1C0D98AA" w14:textId="3E00FE5B" w:rsidR="005B3831" w:rsidRDefault="005B3831" w:rsidP="005B3831">
      <w:pPr>
        <w:pStyle w:val="ExigencesTitre"/>
      </w:pPr>
      <w:r>
        <w:t xml:space="preserve">Maintien des compétences sur les usines logicielles </w:t>
      </w:r>
    </w:p>
    <w:p w14:paraId="50A685D4" w14:textId="6A949ED5" w:rsidR="005B3831" w:rsidRDefault="005B3831" w:rsidP="005B3831">
      <w:pPr>
        <w:pStyle w:val="ExigencesCorps"/>
        <w:jc w:val="both"/>
      </w:pPr>
      <w:r>
        <w:t xml:space="preserve">Pendant toute la durée de l’accord-cadre, le Titulaire doit maintenir ses compétences sur </w:t>
      </w:r>
      <w:r w:rsidR="00F96B82" w:rsidRPr="007A09B4">
        <w:t>s</w:t>
      </w:r>
      <w:r w:rsidRPr="007A09B4">
        <w:t>es</w:t>
      </w:r>
      <w:r>
        <w:t xml:space="preserve"> usines logicielles. </w:t>
      </w:r>
    </w:p>
    <w:p w14:paraId="629643F7" w14:textId="77777777" w:rsidR="001138B9" w:rsidRDefault="001138B9" w:rsidP="001138B9"/>
    <w:p w14:paraId="1536858D" w14:textId="2BC5195F" w:rsidR="001138B9" w:rsidRPr="003C054C" w:rsidRDefault="00E044AD" w:rsidP="001138B9">
      <w:pPr>
        <w:pStyle w:val="Titre1"/>
      </w:pPr>
      <w:bookmarkStart w:id="58" w:name="_Toc88579271"/>
      <w:r>
        <w:rPr>
          <w:caps w:val="0"/>
        </w:rPr>
        <w:lastRenderedPageBreak/>
        <w:t>REPONSE A UNE CONSULTATION SIMPLIFIEE SOUS ACCORD</w:t>
      </w:r>
      <w:r w:rsidR="00D4395F">
        <w:rPr>
          <w:caps w:val="0"/>
        </w:rPr>
        <w:t>-</w:t>
      </w:r>
      <w:r>
        <w:rPr>
          <w:caps w:val="0"/>
        </w:rPr>
        <w:t>CADRE</w:t>
      </w:r>
      <w:bookmarkEnd w:id="58"/>
    </w:p>
    <w:p w14:paraId="65D055FE" w14:textId="77777777" w:rsidR="00137A20" w:rsidRPr="00137A20" w:rsidRDefault="00137A20" w:rsidP="00137A20"/>
    <w:p w14:paraId="4538C756" w14:textId="3825C315" w:rsidR="00137A20" w:rsidRDefault="00F03399" w:rsidP="00137A20">
      <w:pPr>
        <w:pStyle w:val="ExigencesNom"/>
      </w:pPr>
      <w:r>
        <w:rPr>
          <w:color w:val="000080"/>
        </w:rPr>
        <w:t>P</w:t>
      </w:r>
      <w:r w:rsidR="00137A20" w:rsidRPr="00726FA6">
        <w:rPr>
          <w:color w:val="000080"/>
        </w:rPr>
        <w:t>AC</w:t>
      </w:r>
      <w:bookmarkStart w:id="59" w:name="XVMJKXYRC270"/>
      <w:r w:rsidR="00137A20" w:rsidRPr="00F14763">
        <w:rPr>
          <w:color w:val="000080"/>
        </w:rPr>
        <w:t>-</w:t>
      </w:r>
      <w:r w:rsidR="000100F6" w:rsidRPr="00F14763">
        <w:rPr>
          <w:color w:val="000080"/>
        </w:rPr>
        <w:t>UL</w:t>
      </w:r>
      <w:r w:rsidR="00137A20" w:rsidRPr="00F14763">
        <w:rPr>
          <w:color w:val="000080"/>
        </w:rPr>
        <w:t>-010</w:t>
      </w:r>
      <w:bookmarkEnd w:id="59"/>
    </w:p>
    <w:p w14:paraId="2E4406BC" w14:textId="4D98E972" w:rsidR="00137A20" w:rsidRDefault="00137A20" w:rsidP="00137A20">
      <w:pPr>
        <w:pStyle w:val="ExigencesTitre"/>
        <w:jc w:val="both"/>
      </w:pPr>
      <w:r>
        <w:t xml:space="preserve">Réponse à une consultation simplifiée </w:t>
      </w:r>
    </w:p>
    <w:p w14:paraId="4DC3285D" w14:textId="190EC4CD" w:rsidR="00137A20" w:rsidRDefault="00137A20" w:rsidP="008A6749">
      <w:pPr>
        <w:pStyle w:val="ExigencesCorps"/>
        <w:jc w:val="both"/>
      </w:pPr>
      <w:r>
        <w:t xml:space="preserve">En réponse à une consultation simplifiée, suite à l’analyse de l’ensemble des besoins et contraintes de la prestation, le Titulaire doit </w:t>
      </w:r>
      <w:r w:rsidR="008A6749">
        <w:t>décrire</w:t>
      </w:r>
      <w:r w:rsidR="007F1871">
        <w:t xml:space="preserve"> dan</w:t>
      </w:r>
      <w:r w:rsidR="00DD7DDE">
        <w:t>s le plan de développement</w:t>
      </w:r>
      <w:r w:rsidR="007F1871">
        <w:t>,</w:t>
      </w:r>
      <w:r w:rsidR="00DD7DDE">
        <w:t xml:space="preserve"> le processus de production de la prestation ainsi que </w:t>
      </w:r>
      <w:r w:rsidR="000100F6">
        <w:t xml:space="preserve">les </w:t>
      </w:r>
      <w:r w:rsidR="00EA12A7">
        <w:t>moyens</w:t>
      </w:r>
      <w:r w:rsidR="000100F6">
        <w:t xml:space="preserve"> de </w:t>
      </w:r>
      <w:r w:rsidR="007F1871">
        <w:t>production</w:t>
      </w:r>
      <w:r w:rsidR="000100F6">
        <w:t xml:space="preserve"> </w:t>
      </w:r>
      <w:r w:rsidR="00DD7DDE">
        <w:t>associés</w:t>
      </w:r>
      <w:r w:rsidR="00323DD7">
        <w:t>.</w:t>
      </w:r>
      <w:r w:rsidR="008A6749">
        <w:t xml:space="preserve"> En cas d’utilisation de</w:t>
      </w:r>
      <w:r w:rsidR="00323DD7">
        <w:t xml:space="preserve"> l’Usine Logicielle du CNES</w:t>
      </w:r>
      <w:r w:rsidR="000100F6">
        <w:t xml:space="preserve">, </w:t>
      </w:r>
      <w:r w:rsidR="008A6749">
        <w:t>le Titulaire</w:t>
      </w:r>
      <w:r w:rsidR="000100F6">
        <w:t xml:space="preserve"> </w:t>
      </w:r>
      <w:r w:rsidR="00323DD7">
        <w:t xml:space="preserve">doit </w:t>
      </w:r>
      <w:r w:rsidR="000100F6">
        <w:t>indiquer</w:t>
      </w:r>
      <w:r w:rsidR="00DD7DDE">
        <w:t xml:space="preserve"> dans le plan de développement </w:t>
      </w:r>
      <w:r w:rsidR="007F1871">
        <w:t>les briques</w:t>
      </w:r>
      <w:r w:rsidR="000100F6">
        <w:t xml:space="preserve"> de </w:t>
      </w:r>
      <w:r w:rsidR="00323DD7">
        <w:t xml:space="preserve">l’Usine Logicielle </w:t>
      </w:r>
      <w:r w:rsidR="000100F6">
        <w:t>du CNES</w:t>
      </w:r>
      <w:r w:rsidR="007F1871">
        <w:t xml:space="preserve"> qu’il souhaite utiliser</w:t>
      </w:r>
      <w:r w:rsidR="000100F6">
        <w:t>.</w:t>
      </w:r>
    </w:p>
    <w:p w14:paraId="6EF49E07" w14:textId="77777777" w:rsidR="00B928EF" w:rsidRDefault="00B928EF" w:rsidP="00B928EF"/>
    <w:p w14:paraId="43879ADE" w14:textId="77777777" w:rsidR="00DF4B8C" w:rsidRDefault="00DF4B8C" w:rsidP="001138B9">
      <w:pPr>
        <w:jc w:val="both"/>
      </w:pPr>
    </w:p>
    <w:p w14:paraId="23B9CEA2" w14:textId="0A4C13AE" w:rsidR="001138B9" w:rsidRDefault="00E044AD" w:rsidP="001138B9">
      <w:pPr>
        <w:pStyle w:val="Titre1"/>
      </w:pPr>
      <w:bookmarkStart w:id="60" w:name="_Toc88579272"/>
      <w:r w:rsidRPr="00636250">
        <w:rPr>
          <w:caps w:val="0"/>
        </w:rPr>
        <w:lastRenderedPageBreak/>
        <w:t>EXIGENCE</w:t>
      </w:r>
      <w:r>
        <w:rPr>
          <w:caps w:val="0"/>
        </w:rPr>
        <w:t>S DE NIVEAU</w:t>
      </w:r>
      <w:r w:rsidRPr="00636250">
        <w:rPr>
          <w:caps w:val="0"/>
        </w:rPr>
        <w:t xml:space="preserve"> </w:t>
      </w:r>
      <w:r w:rsidR="00AC190E" w:rsidRPr="00636250">
        <w:rPr>
          <w:caps w:val="0"/>
        </w:rPr>
        <w:t>PRESTATION</w:t>
      </w:r>
      <w:bookmarkEnd w:id="60"/>
    </w:p>
    <w:p w14:paraId="265B9501" w14:textId="2B625F9F" w:rsidR="0015549B" w:rsidRPr="00FC6BDA" w:rsidRDefault="0015549B" w:rsidP="00F86892">
      <w:pPr>
        <w:pStyle w:val="Titre2"/>
      </w:pPr>
      <w:bookmarkStart w:id="61" w:name="_Toc88579273"/>
      <w:r>
        <w:t>Configuration projet de l’usine logicielle</w:t>
      </w:r>
      <w:bookmarkEnd w:id="61"/>
    </w:p>
    <w:p w14:paraId="227019A3" w14:textId="77777777" w:rsidR="0015549B" w:rsidRPr="004B20BB" w:rsidRDefault="0015549B" w:rsidP="0015549B"/>
    <w:p w14:paraId="41945220" w14:textId="4F88282A" w:rsidR="0015549B" w:rsidRPr="00ED42D0" w:rsidRDefault="0015549B" w:rsidP="0015549B">
      <w:pPr>
        <w:pStyle w:val="ExigencesNom"/>
        <w:rPr>
          <w:color w:val="000080"/>
        </w:rPr>
      </w:pPr>
      <w:r w:rsidRPr="00ED42D0">
        <w:rPr>
          <w:color w:val="000080"/>
        </w:rPr>
        <w:t>PAC</w:t>
      </w:r>
      <w:bookmarkStart w:id="62" w:name="XVMJKXYSG291"/>
      <w:r w:rsidRPr="00F14763">
        <w:rPr>
          <w:color w:val="000080"/>
        </w:rPr>
        <w:t>-UL-CONF_010</w:t>
      </w:r>
      <w:bookmarkEnd w:id="62"/>
    </w:p>
    <w:p w14:paraId="721F77E4" w14:textId="5E639569" w:rsidR="0015549B" w:rsidRPr="00ED42D0" w:rsidRDefault="0015549B" w:rsidP="0015549B">
      <w:pPr>
        <w:pStyle w:val="ExigencesTitre"/>
        <w:rPr>
          <w:color w:val="000080"/>
        </w:rPr>
      </w:pPr>
      <w:r w:rsidRPr="00ED42D0">
        <w:rPr>
          <w:color w:val="000080"/>
        </w:rPr>
        <w:t xml:space="preserve">Définition </w:t>
      </w:r>
      <w:r w:rsidR="008A6749">
        <w:rPr>
          <w:color w:val="000080"/>
        </w:rPr>
        <w:t>de la configuration projet de l’Usine Logicielle CNES</w:t>
      </w:r>
      <w:r w:rsidRPr="00ED42D0">
        <w:rPr>
          <w:color w:val="000080"/>
        </w:rPr>
        <w:t xml:space="preserve"> </w:t>
      </w:r>
    </w:p>
    <w:p w14:paraId="61D38576" w14:textId="6B76F94A" w:rsidR="0015549B" w:rsidRDefault="0015549B" w:rsidP="009E0F38">
      <w:pPr>
        <w:pStyle w:val="ExigencesCorps"/>
        <w:jc w:val="both"/>
        <w:rPr>
          <w:color w:val="000080"/>
        </w:rPr>
      </w:pPr>
      <w:r>
        <w:rPr>
          <w:color w:val="000080"/>
        </w:rPr>
        <w:t xml:space="preserve">Si la prestation utilise </w:t>
      </w:r>
      <w:r w:rsidR="00272A38">
        <w:rPr>
          <w:color w:val="000080"/>
        </w:rPr>
        <w:t xml:space="preserve">l’Usine Logicielle </w:t>
      </w:r>
      <w:r>
        <w:rPr>
          <w:color w:val="000080"/>
        </w:rPr>
        <w:t xml:space="preserve">du CNES alors le </w:t>
      </w:r>
      <w:r w:rsidR="00272A38">
        <w:rPr>
          <w:color w:val="000080"/>
        </w:rPr>
        <w:t xml:space="preserve">Titulaire </w:t>
      </w:r>
      <w:r>
        <w:rPr>
          <w:color w:val="000080"/>
        </w:rPr>
        <w:t xml:space="preserve">doit prendre contact avec </w:t>
      </w:r>
      <w:r w:rsidR="00272A38">
        <w:rPr>
          <w:color w:val="000080"/>
        </w:rPr>
        <w:t>l’</w:t>
      </w:r>
      <w:r w:rsidR="00AA0BF1">
        <w:rPr>
          <w:color w:val="000080"/>
        </w:rPr>
        <w:t xml:space="preserve">équipe </w:t>
      </w:r>
      <w:r w:rsidR="00272A38">
        <w:rPr>
          <w:color w:val="000080"/>
        </w:rPr>
        <w:t>Usine Logicielle du CNES via son point de contact</w:t>
      </w:r>
      <w:r>
        <w:rPr>
          <w:color w:val="000080"/>
        </w:rPr>
        <w:t xml:space="preserve"> </w:t>
      </w:r>
      <w:r w:rsidRPr="007F763A">
        <w:rPr>
          <w:color w:val="000080"/>
        </w:rPr>
        <w:t xml:space="preserve">au démarrage du projet ou </w:t>
      </w:r>
      <w:r>
        <w:rPr>
          <w:color w:val="000080"/>
        </w:rPr>
        <w:t>lors de</w:t>
      </w:r>
      <w:r w:rsidRPr="007F763A">
        <w:rPr>
          <w:color w:val="000080"/>
        </w:rPr>
        <w:t xml:space="preserve"> la phase de mise en place des moyens</w:t>
      </w:r>
      <w:r>
        <w:rPr>
          <w:color w:val="000080"/>
        </w:rPr>
        <w:t xml:space="preserve"> afin de </w:t>
      </w:r>
      <w:r w:rsidR="006D3433">
        <w:rPr>
          <w:color w:val="000080"/>
        </w:rPr>
        <w:t>définir la configuration projet de l’Usine Logicielle CNES.</w:t>
      </w:r>
      <w:r w:rsidR="009E0F38">
        <w:rPr>
          <w:color w:val="000080"/>
        </w:rPr>
        <w:t xml:space="preserve"> </w:t>
      </w:r>
      <w:r w:rsidR="008A6749">
        <w:rPr>
          <w:color w:val="000080"/>
        </w:rPr>
        <w:t xml:space="preserve">Celle-ci est réalisée au cours d’un atelier </w:t>
      </w:r>
      <w:r>
        <w:rPr>
          <w:color w:val="000080"/>
        </w:rPr>
        <w:t xml:space="preserve">à partir </w:t>
      </w:r>
      <w:r w:rsidR="00377373">
        <w:rPr>
          <w:color w:val="000080"/>
        </w:rPr>
        <w:t xml:space="preserve">des besoins projet et </w:t>
      </w:r>
      <w:r>
        <w:rPr>
          <w:color w:val="000080"/>
        </w:rPr>
        <w:t>des bonnes pratiques et règles de l’usine logicielle CNES en vigueur au moment de la prestation.</w:t>
      </w:r>
      <w:r w:rsidR="00BB42B7">
        <w:rPr>
          <w:color w:val="000080"/>
        </w:rPr>
        <w:t xml:space="preserve"> A l’issue de cet atelier </w:t>
      </w:r>
      <w:r w:rsidR="008A6749">
        <w:rPr>
          <w:color w:val="000080"/>
        </w:rPr>
        <w:t>les éléments suivants seront définis</w:t>
      </w:r>
      <w:r w:rsidR="00BB42B7">
        <w:rPr>
          <w:color w:val="000080"/>
        </w:rPr>
        <w:t> :</w:t>
      </w:r>
    </w:p>
    <w:p w14:paraId="2431DA79" w14:textId="022A9D5C" w:rsidR="00BB42B7" w:rsidRDefault="00F04736" w:rsidP="00BB42B7">
      <w:pPr>
        <w:pStyle w:val="ExigencesCorps"/>
        <w:numPr>
          <w:ilvl w:val="3"/>
          <w:numId w:val="57"/>
        </w:numPr>
        <w:jc w:val="both"/>
        <w:rPr>
          <w:color w:val="000080"/>
        </w:rPr>
      </w:pPr>
      <w:r>
        <w:rPr>
          <w:color w:val="000080"/>
        </w:rPr>
        <w:t>L’</w:t>
      </w:r>
      <w:r w:rsidR="008A6749">
        <w:rPr>
          <w:color w:val="000080"/>
        </w:rPr>
        <w:t>utilisation</w:t>
      </w:r>
      <w:r w:rsidR="00BB42B7">
        <w:rPr>
          <w:color w:val="000080"/>
        </w:rPr>
        <w:t xml:space="preserve"> souhaité</w:t>
      </w:r>
      <w:r w:rsidR="00377373">
        <w:rPr>
          <w:color w:val="000080"/>
        </w:rPr>
        <w:t>e</w:t>
      </w:r>
      <w:r w:rsidR="00BB42B7">
        <w:rPr>
          <w:color w:val="000080"/>
        </w:rPr>
        <w:t xml:space="preserve"> </w:t>
      </w:r>
      <w:r w:rsidR="008A6749">
        <w:rPr>
          <w:color w:val="000080"/>
        </w:rPr>
        <w:t>de</w:t>
      </w:r>
      <w:r w:rsidR="00BB42B7">
        <w:rPr>
          <w:color w:val="000080"/>
        </w:rPr>
        <w:t xml:space="preserve"> l’usine logicielle CNES (</w:t>
      </w:r>
      <w:r w:rsidR="008A6749">
        <w:rPr>
          <w:color w:val="000080"/>
        </w:rPr>
        <w:t xml:space="preserve">comme un </w:t>
      </w:r>
      <w:r w:rsidR="00BB42B7">
        <w:rPr>
          <w:color w:val="000080"/>
        </w:rPr>
        <w:t xml:space="preserve">espace de livraison, </w:t>
      </w:r>
      <w:r w:rsidR="008A6749">
        <w:rPr>
          <w:color w:val="000080"/>
        </w:rPr>
        <w:t xml:space="preserve">pour un </w:t>
      </w:r>
      <w:r w:rsidR="00BB42B7">
        <w:rPr>
          <w:color w:val="000080"/>
        </w:rPr>
        <w:t>développement complet,</w:t>
      </w:r>
      <w:r w:rsidR="008A6749">
        <w:rPr>
          <w:color w:val="000080"/>
        </w:rPr>
        <w:t xml:space="preserve"> solution</w:t>
      </w:r>
      <w:r w:rsidR="00BB42B7">
        <w:rPr>
          <w:color w:val="000080"/>
        </w:rPr>
        <w:t xml:space="preserve"> « hybride »)</w:t>
      </w:r>
    </w:p>
    <w:p w14:paraId="37E38BBE" w14:textId="41AA3600" w:rsidR="009E0F38" w:rsidRPr="009E0F38" w:rsidRDefault="009E0F38" w:rsidP="009E0F38">
      <w:pPr>
        <w:pStyle w:val="ExigencesCorps"/>
        <w:numPr>
          <w:ilvl w:val="3"/>
          <w:numId w:val="57"/>
        </w:numPr>
        <w:jc w:val="both"/>
        <w:rPr>
          <w:color w:val="000080"/>
        </w:rPr>
      </w:pPr>
      <w:r>
        <w:rPr>
          <w:color w:val="000080"/>
        </w:rPr>
        <w:t>L’intégration continue à mettre en place (analyse de sécurité et qualité, test, génération, etc.)</w:t>
      </w:r>
    </w:p>
    <w:p w14:paraId="053666C6" w14:textId="687C34A5" w:rsidR="00BB42B7" w:rsidRDefault="00F04736" w:rsidP="00BB42B7">
      <w:pPr>
        <w:pStyle w:val="ExigencesCorps"/>
        <w:numPr>
          <w:ilvl w:val="3"/>
          <w:numId w:val="57"/>
        </w:numPr>
        <w:jc w:val="both"/>
        <w:rPr>
          <w:color w:val="000080"/>
        </w:rPr>
      </w:pPr>
      <w:r>
        <w:rPr>
          <w:color w:val="000080"/>
        </w:rPr>
        <w:t>Les b</w:t>
      </w:r>
      <w:r w:rsidR="00BB42B7">
        <w:rPr>
          <w:color w:val="000080"/>
        </w:rPr>
        <w:t>onne</w:t>
      </w:r>
      <w:r w:rsidR="00377373">
        <w:rPr>
          <w:color w:val="000080"/>
        </w:rPr>
        <w:t>s</w:t>
      </w:r>
      <w:r w:rsidR="00BB42B7">
        <w:rPr>
          <w:color w:val="000080"/>
        </w:rPr>
        <w:t xml:space="preserve"> pratiques et règles applicables au projet</w:t>
      </w:r>
    </w:p>
    <w:p w14:paraId="64CD9411" w14:textId="545CE91B" w:rsidR="00BB42B7" w:rsidRDefault="00F04736" w:rsidP="00BB42B7">
      <w:pPr>
        <w:pStyle w:val="ExigencesCorps"/>
        <w:numPr>
          <w:ilvl w:val="3"/>
          <w:numId w:val="57"/>
        </w:numPr>
        <w:jc w:val="both"/>
        <w:rPr>
          <w:color w:val="000080"/>
        </w:rPr>
      </w:pPr>
      <w:r>
        <w:rPr>
          <w:color w:val="000080"/>
        </w:rPr>
        <w:t xml:space="preserve">Les </w:t>
      </w:r>
      <w:r w:rsidR="00BB42B7">
        <w:rPr>
          <w:color w:val="000080"/>
        </w:rPr>
        <w:t xml:space="preserve">besoins </w:t>
      </w:r>
      <w:r w:rsidR="00377373">
        <w:rPr>
          <w:color w:val="000080"/>
        </w:rPr>
        <w:t xml:space="preserve">en terme </w:t>
      </w:r>
      <w:r w:rsidR="00BB42B7">
        <w:rPr>
          <w:color w:val="000080"/>
        </w:rPr>
        <w:t>d’archivage</w:t>
      </w:r>
      <w:r w:rsidR="009E0F38">
        <w:rPr>
          <w:color w:val="000080"/>
        </w:rPr>
        <w:t xml:space="preserve"> long terme</w:t>
      </w:r>
      <w:r w:rsidR="00BB42B7">
        <w:rPr>
          <w:color w:val="000080"/>
        </w:rPr>
        <w:t xml:space="preserve"> et </w:t>
      </w:r>
      <w:r>
        <w:rPr>
          <w:color w:val="000080"/>
        </w:rPr>
        <w:t>l</w:t>
      </w:r>
      <w:r w:rsidR="00BB42B7">
        <w:rPr>
          <w:color w:val="000080"/>
        </w:rPr>
        <w:t xml:space="preserve">es méthodes </w:t>
      </w:r>
      <w:r w:rsidR="006D3433">
        <w:rPr>
          <w:color w:val="000080"/>
        </w:rPr>
        <w:t>associées</w:t>
      </w:r>
      <w:r w:rsidR="00BB42B7">
        <w:rPr>
          <w:color w:val="000080"/>
        </w:rPr>
        <w:t>.</w:t>
      </w:r>
    </w:p>
    <w:p w14:paraId="145D46FE" w14:textId="4950A97A" w:rsidR="002A377A" w:rsidRPr="00FC6BDA" w:rsidRDefault="002A377A" w:rsidP="00F86892">
      <w:pPr>
        <w:pStyle w:val="Titre2"/>
      </w:pPr>
      <w:bookmarkStart w:id="63" w:name="_Toc88579274"/>
      <w:r>
        <w:t>Responsabilités du titulaire</w:t>
      </w:r>
      <w:bookmarkEnd w:id="63"/>
    </w:p>
    <w:p w14:paraId="597941C8" w14:textId="77777777" w:rsidR="002A377A" w:rsidRPr="004B20BB" w:rsidRDefault="002A377A" w:rsidP="002A377A"/>
    <w:p w14:paraId="1BDD88C0" w14:textId="4887EB6D" w:rsidR="002A377A" w:rsidRPr="00C36A19" w:rsidRDefault="002A377A" w:rsidP="002A377A">
      <w:pPr>
        <w:pStyle w:val="ExigencesNom"/>
        <w:rPr>
          <w:color w:val="000080"/>
        </w:rPr>
      </w:pPr>
      <w:r w:rsidRPr="00C36A19">
        <w:rPr>
          <w:color w:val="000080"/>
        </w:rPr>
        <w:t>PAC</w:t>
      </w:r>
      <w:bookmarkStart w:id="64" w:name="XVMJKXYSV632"/>
      <w:r w:rsidRPr="00F14763">
        <w:rPr>
          <w:color w:val="000080"/>
        </w:rPr>
        <w:t>-UL-RESP_010</w:t>
      </w:r>
      <w:bookmarkEnd w:id="64"/>
    </w:p>
    <w:p w14:paraId="1CD3E13A" w14:textId="2938A6A5" w:rsidR="002A377A" w:rsidRPr="00C36A19" w:rsidRDefault="002A377A" w:rsidP="002A377A">
      <w:pPr>
        <w:pStyle w:val="ExigencesTitre"/>
        <w:rPr>
          <w:color w:val="000080"/>
        </w:rPr>
      </w:pPr>
      <w:r>
        <w:rPr>
          <w:color w:val="000080"/>
        </w:rPr>
        <w:t>Intégration et livraison du code</w:t>
      </w:r>
    </w:p>
    <w:p w14:paraId="48D07C70" w14:textId="73ABD72B" w:rsidR="002A377A" w:rsidRDefault="0015549B" w:rsidP="002A377A">
      <w:pPr>
        <w:pStyle w:val="ExigencesCorps"/>
        <w:jc w:val="both"/>
        <w:rPr>
          <w:color w:val="000080"/>
        </w:rPr>
      </w:pPr>
      <w:r>
        <w:rPr>
          <w:color w:val="000080"/>
        </w:rPr>
        <w:t xml:space="preserve">Si le </w:t>
      </w:r>
      <w:r w:rsidR="00377373">
        <w:rPr>
          <w:color w:val="000080"/>
        </w:rPr>
        <w:t xml:space="preserve">Titulaire </w:t>
      </w:r>
      <w:r>
        <w:rPr>
          <w:color w:val="000080"/>
        </w:rPr>
        <w:t>utilise</w:t>
      </w:r>
      <w:r w:rsidR="002A377A" w:rsidRPr="002A377A">
        <w:rPr>
          <w:color w:val="000080"/>
        </w:rPr>
        <w:t xml:space="preserve"> </w:t>
      </w:r>
      <w:r w:rsidR="00377373" w:rsidRPr="002A377A">
        <w:rPr>
          <w:color w:val="000080"/>
        </w:rPr>
        <w:t>l'</w:t>
      </w:r>
      <w:r w:rsidR="00377373">
        <w:rPr>
          <w:color w:val="000080"/>
        </w:rPr>
        <w:t>U</w:t>
      </w:r>
      <w:r w:rsidR="00377373" w:rsidRPr="002A377A">
        <w:rPr>
          <w:color w:val="000080"/>
        </w:rPr>
        <w:t xml:space="preserve">sine </w:t>
      </w:r>
      <w:r w:rsidR="00377373">
        <w:rPr>
          <w:color w:val="000080"/>
        </w:rPr>
        <w:t>L</w:t>
      </w:r>
      <w:r w:rsidR="00377373" w:rsidRPr="002A377A">
        <w:rPr>
          <w:color w:val="000080"/>
        </w:rPr>
        <w:t xml:space="preserve">ogicielle </w:t>
      </w:r>
      <w:r w:rsidR="002A377A" w:rsidRPr="002A377A">
        <w:rPr>
          <w:color w:val="000080"/>
        </w:rPr>
        <w:t xml:space="preserve">CNES, le </w:t>
      </w:r>
      <w:r w:rsidR="00377373">
        <w:rPr>
          <w:color w:val="000080"/>
        </w:rPr>
        <w:t>T</w:t>
      </w:r>
      <w:r w:rsidR="00377373" w:rsidRPr="002A377A">
        <w:rPr>
          <w:color w:val="000080"/>
        </w:rPr>
        <w:t xml:space="preserve">itulaire </w:t>
      </w:r>
      <w:r w:rsidR="00377373">
        <w:rPr>
          <w:color w:val="000080"/>
        </w:rPr>
        <w:t>est</w:t>
      </w:r>
      <w:r w:rsidR="00377373" w:rsidRPr="002A377A">
        <w:rPr>
          <w:color w:val="000080"/>
        </w:rPr>
        <w:t xml:space="preserve"> </w:t>
      </w:r>
      <w:r w:rsidR="002A377A" w:rsidRPr="002A377A">
        <w:rPr>
          <w:color w:val="000080"/>
        </w:rPr>
        <w:t>responsable de l'intégration du code</w:t>
      </w:r>
      <w:r w:rsidR="005F3589">
        <w:rPr>
          <w:color w:val="000080"/>
        </w:rPr>
        <w:t xml:space="preserve"> (y compris de tous les contrôles</w:t>
      </w:r>
      <w:r w:rsidR="00377373">
        <w:rPr>
          <w:color w:val="000080"/>
        </w:rPr>
        <w:t xml:space="preserve"> associés</w:t>
      </w:r>
      <w:r w:rsidR="005F3589">
        <w:rPr>
          <w:color w:val="000080"/>
        </w:rPr>
        <w:t>)</w:t>
      </w:r>
      <w:r w:rsidR="002A377A" w:rsidRPr="002A377A">
        <w:rPr>
          <w:color w:val="000080"/>
        </w:rPr>
        <w:t xml:space="preserve"> et de la livraison de l'applicatif dans </w:t>
      </w:r>
      <w:r w:rsidR="00377373" w:rsidRPr="002A377A">
        <w:rPr>
          <w:color w:val="000080"/>
        </w:rPr>
        <w:t>l'</w:t>
      </w:r>
      <w:r w:rsidR="00377373">
        <w:rPr>
          <w:color w:val="000080"/>
        </w:rPr>
        <w:t>U</w:t>
      </w:r>
      <w:r w:rsidR="00377373" w:rsidRPr="002A377A">
        <w:rPr>
          <w:color w:val="000080"/>
        </w:rPr>
        <w:t xml:space="preserve">sine </w:t>
      </w:r>
      <w:r w:rsidR="00377373">
        <w:rPr>
          <w:color w:val="000080"/>
        </w:rPr>
        <w:t>L</w:t>
      </w:r>
      <w:r w:rsidR="00377373" w:rsidRPr="002A377A">
        <w:rPr>
          <w:color w:val="000080"/>
        </w:rPr>
        <w:t xml:space="preserve">ogicielle </w:t>
      </w:r>
      <w:r w:rsidR="002A377A" w:rsidRPr="002A377A">
        <w:rPr>
          <w:color w:val="000080"/>
        </w:rPr>
        <w:t>du CNES</w:t>
      </w:r>
      <w:r w:rsidR="005F3589">
        <w:rPr>
          <w:color w:val="000080"/>
        </w:rPr>
        <w:t>.</w:t>
      </w:r>
    </w:p>
    <w:p w14:paraId="6079FB64" w14:textId="77777777" w:rsidR="00C531B8" w:rsidRDefault="00C531B8" w:rsidP="002A377A">
      <w:pPr>
        <w:pStyle w:val="ExigencesNom"/>
        <w:rPr>
          <w:color w:val="000080"/>
        </w:rPr>
      </w:pPr>
    </w:p>
    <w:p w14:paraId="676C8262" w14:textId="77777777" w:rsidR="00C531B8" w:rsidRDefault="00C531B8" w:rsidP="002A377A">
      <w:pPr>
        <w:pStyle w:val="ExigencesNom"/>
        <w:rPr>
          <w:color w:val="000080"/>
        </w:rPr>
      </w:pPr>
    </w:p>
    <w:p w14:paraId="518BB426" w14:textId="52321C17" w:rsidR="002A377A" w:rsidRPr="00C36A19" w:rsidRDefault="002A377A" w:rsidP="002A377A">
      <w:pPr>
        <w:pStyle w:val="ExigencesNom"/>
        <w:rPr>
          <w:color w:val="000080"/>
        </w:rPr>
      </w:pPr>
      <w:r w:rsidRPr="00C36A19">
        <w:rPr>
          <w:color w:val="000080"/>
        </w:rPr>
        <w:t>PAC</w:t>
      </w:r>
      <w:bookmarkStart w:id="65" w:name="XVMJKXYTQ713"/>
      <w:r w:rsidRPr="00F14763">
        <w:rPr>
          <w:color w:val="000080"/>
        </w:rPr>
        <w:t>-UL-RESP_</w:t>
      </w:r>
      <w:r w:rsidR="003F7E06" w:rsidRPr="00F14763">
        <w:rPr>
          <w:color w:val="000080"/>
        </w:rPr>
        <w:t>02</w:t>
      </w:r>
      <w:r w:rsidRPr="00F14763">
        <w:rPr>
          <w:color w:val="000080"/>
        </w:rPr>
        <w:t>0</w:t>
      </w:r>
      <w:bookmarkEnd w:id="65"/>
    </w:p>
    <w:p w14:paraId="778AECA5" w14:textId="3C1AA231" w:rsidR="002A377A" w:rsidRPr="00C36A19" w:rsidRDefault="002A377A" w:rsidP="002A377A">
      <w:pPr>
        <w:pStyle w:val="ExigencesTitre"/>
        <w:rPr>
          <w:color w:val="000080"/>
        </w:rPr>
      </w:pPr>
      <w:r>
        <w:rPr>
          <w:color w:val="000080"/>
        </w:rPr>
        <w:t>Qualité du code</w:t>
      </w:r>
    </w:p>
    <w:p w14:paraId="4CA20F5B" w14:textId="5F387F16" w:rsidR="00377373" w:rsidRDefault="0015549B" w:rsidP="00377373">
      <w:pPr>
        <w:pStyle w:val="ExigencesCorps"/>
        <w:jc w:val="both"/>
      </w:pPr>
      <w:r>
        <w:rPr>
          <w:color w:val="000080"/>
        </w:rPr>
        <w:t xml:space="preserve">Si le </w:t>
      </w:r>
      <w:r w:rsidR="00377373">
        <w:rPr>
          <w:color w:val="000080"/>
        </w:rPr>
        <w:t xml:space="preserve">Titulaire </w:t>
      </w:r>
      <w:r>
        <w:rPr>
          <w:color w:val="000080"/>
        </w:rPr>
        <w:t>utilise</w:t>
      </w:r>
      <w:r w:rsidRPr="002A377A">
        <w:rPr>
          <w:color w:val="000080"/>
        </w:rPr>
        <w:t xml:space="preserve"> </w:t>
      </w:r>
      <w:r w:rsidR="00377373">
        <w:rPr>
          <w:color w:val="000080"/>
        </w:rPr>
        <w:t>l’Usine L</w:t>
      </w:r>
      <w:r w:rsidR="00377373" w:rsidRPr="002A377A">
        <w:rPr>
          <w:color w:val="000080"/>
        </w:rPr>
        <w:t xml:space="preserve">ogicielle </w:t>
      </w:r>
      <w:r w:rsidR="002A377A" w:rsidRPr="002A377A">
        <w:rPr>
          <w:color w:val="000080"/>
        </w:rPr>
        <w:t xml:space="preserve">CNES, le </w:t>
      </w:r>
      <w:r w:rsidR="00377373">
        <w:rPr>
          <w:color w:val="000080"/>
        </w:rPr>
        <w:t>T</w:t>
      </w:r>
      <w:r w:rsidR="00377373" w:rsidRPr="002A377A">
        <w:rPr>
          <w:color w:val="000080"/>
        </w:rPr>
        <w:t xml:space="preserve">itulaire </w:t>
      </w:r>
      <w:r w:rsidR="00377373">
        <w:rPr>
          <w:color w:val="000080"/>
        </w:rPr>
        <w:t>est</w:t>
      </w:r>
      <w:r w:rsidR="00377373" w:rsidRPr="002A377A">
        <w:rPr>
          <w:color w:val="000080"/>
        </w:rPr>
        <w:t xml:space="preserve"> </w:t>
      </w:r>
      <w:r w:rsidR="002A377A" w:rsidRPr="002A377A">
        <w:rPr>
          <w:color w:val="000080"/>
        </w:rPr>
        <w:t>responsable de la qualité du code qu'il produit et des activités d'assurance</w:t>
      </w:r>
      <w:r w:rsidR="00377373">
        <w:rPr>
          <w:color w:val="000080"/>
        </w:rPr>
        <w:t>/contrôle</w:t>
      </w:r>
      <w:r w:rsidR="002A377A" w:rsidRPr="002A377A">
        <w:rPr>
          <w:color w:val="000080"/>
        </w:rPr>
        <w:t xml:space="preserve"> qualité logicielle associées (anal</w:t>
      </w:r>
      <w:r w:rsidR="005F3589">
        <w:rPr>
          <w:color w:val="000080"/>
        </w:rPr>
        <w:t>yse de code, revue de pair, etc.</w:t>
      </w:r>
      <w:r w:rsidR="002A377A" w:rsidRPr="002A377A">
        <w:rPr>
          <w:color w:val="000080"/>
        </w:rPr>
        <w:t>).</w:t>
      </w:r>
      <w:r w:rsidR="00377373">
        <w:rPr>
          <w:color w:val="000080"/>
        </w:rPr>
        <w:t xml:space="preserve"> </w:t>
      </w:r>
      <w:r w:rsidR="00377373" w:rsidRPr="002A377A">
        <w:rPr>
          <w:color w:val="000080"/>
        </w:rPr>
        <w:t xml:space="preserve">Il s'assure que les résultats </w:t>
      </w:r>
      <w:r w:rsidR="00377373">
        <w:rPr>
          <w:color w:val="000080"/>
        </w:rPr>
        <w:t xml:space="preserve">des </w:t>
      </w:r>
      <w:r w:rsidR="00377373" w:rsidRPr="002A377A">
        <w:rPr>
          <w:color w:val="000080"/>
        </w:rPr>
        <w:t xml:space="preserve">analyses </w:t>
      </w:r>
      <w:r w:rsidR="00377373">
        <w:rPr>
          <w:color w:val="000080"/>
        </w:rPr>
        <w:t>de qualité</w:t>
      </w:r>
      <w:r w:rsidR="00377373" w:rsidRPr="002A377A">
        <w:rPr>
          <w:color w:val="000080"/>
        </w:rPr>
        <w:t xml:space="preserve"> sont corrects</w:t>
      </w:r>
      <w:r w:rsidR="00377373">
        <w:rPr>
          <w:color w:val="000080"/>
        </w:rPr>
        <w:t xml:space="preserve"> </w:t>
      </w:r>
      <w:r w:rsidR="000056AC">
        <w:rPr>
          <w:color w:val="000080"/>
        </w:rPr>
        <w:t xml:space="preserve">et </w:t>
      </w:r>
      <w:r w:rsidR="000056AC" w:rsidRPr="002A377A">
        <w:rPr>
          <w:color w:val="000080"/>
        </w:rPr>
        <w:t>réalise</w:t>
      </w:r>
      <w:r w:rsidR="00377373" w:rsidRPr="002A377A">
        <w:rPr>
          <w:color w:val="000080"/>
        </w:rPr>
        <w:t xml:space="preserve"> les</w:t>
      </w:r>
      <w:r w:rsidR="00377373">
        <w:rPr>
          <w:color w:val="000080"/>
        </w:rPr>
        <w:t xml:space="preserve"> correctifs de qualité </w:t>
      </w:r>
      <w:r w:rsidR="009E0F38">
        <w:rPr>
          <w:color w:val="000080"/>
        </w:rPr>
        <w:t>au plus tôt</w:t>
      </w:r>
      <w:r w:rsidR="00377373">
        <w:rPr>
          <w:color w:val="000080"/>
        </w:rPr>
        <w:t>.</w:t>
      </w:r>
    </w:p>
    <w:p w14:paraId="27A563CA" w14:textId="0AB9DA7C" w:rsidR="002A377A" w:rsidRDefault="002A377A" w:rsidP="002A377A">
      <w:pPr>
        <w:pStyle w:val="ExigencesCorps"/>
        <w:jc w:val="both"/>
        <w:rPr>
          <w:color w:val="000080"/>
        </w:rPr>
      </w:pPr>
    </w:p>
    <w:p w14:paraId="23843BA0" w14:textId="77777777" w:rsidR="00C531B8" w:rsidRDefault="00C531B8" w:rsidP="002A377A">
      <w:pPr>
        <w:pStyle w:val="ExigencesNom"/>
        <w:rPr>
          <w:color w:val="000080"/>
        </w:rPr>
      </w:pPr>
    </w:p>
    <w:p w14:paraId="56489825" w14:textId="66DF6721" w:rsidR="002A377A" w:rsidRPr="00C36A19" w:rsidRDefault="002A377A" w:rsidP="002A377A">
      <w:pPr>
        <w:pStyle w:val="ExigencesNom"/>
        <w:rPr>
          <w:color w:val="000080"/>
        </w:rPr>
      </w:pPr>
      <w:r w:rsidRPr="00C36A19">
        <w:rPr>
          <w:color w:val="000080"/>
        </w:rPr>
        <w:t>PAC</w:t>
      </w:r>
      <w:bookmarkStart w:id="66" w:name="XVMJKXYUH137"/>
      <w:r w:rsidRPr="00F14763">
        <w:rPr>
          <w:color w:val="000080"/>
        </w:rPr>
        <w:t>-UL-RESP_</w:t>
      </w:r>
      <w:r w:rsidR="003F7E06" w:rsidRPr="00F14763">
        <w:rPr>
          <w:color w:val="000080"/>
        </w:rPr>
        <w:t>03</w:t>
      </w:r>
      <w:r w:rsidRPr="00F14763">
        <w:rPr>
          <w:color w:val="000080"/>
        </w:rPr>
        <w:t>0</w:t>
      </w:r>
      <w:bookmarkEnd w:id="66"/>
    </w:p>
    <w:p w14:paraId="3A01B197" w14:textId="5E599A0F" w:rsidR="002A377A" w:rsidRPr="00C36A19" w:rsidRDefault="002A377A" w:rsidP="002A377A">
      <w:pPr>
        <w:pStyle w:val="ExigencesTitre"/>
        <w:rPr>
          <w:color w:val="000080"/>
        </w:rPr>
      </w:pPr>
      <w:r>
        <w:rPr>
          <w:color w:val="000080"/>
        </w:rPr>
        <w:t>Sécurité du code</w:t>
      </w:r>
    </w:p>
    <w:p w14:paraId="7EDF12A7" w14:textId="5699863E" w:rsidR="003451AD" w:rsidRDefault="0015549B" w:rsidP="00ED748A">
      <w:pPr>
        <w:pStyle w:val="ExigencesCorps"/>
        <w:jc w:val="both"/>
        <w:rPr>
          <w:ins w:id="67" w:author="Carretie Laura" w:date="2021-11-25T08:49:00Z"/>
          <w:color w:val="000080"/>
        </w:rPr>
      </w:pPr>
      <w:r>
        <w:rPr>
          <w:color w:val="000080"/>
        </w:rPr>
        <w:t xml:space="preserve">Si le </w:t>
      </w:r>
      <w:r w:rsidR="00377373">
        <w:rPr>
          <w:color w:val="000080"/>
        </w:rPr>
        <w:t xml:space="preserve">Titulaire </w:t>
      </w:r>
      <w:r>
        <w:rPr>
          <w:color w:val="000080"/>
        </w:rPr>
        <w:t>utilise</w:t>
      </w:r>
      <w:r w:rsidRPr="002A377A">
        <w:rPr>
          <w:color w:val="000080"/>
        </w:rPr>
        <w:t xml:space="preserve"> </w:t>
      </w:r>
      <w:r w:rsidR="00377373" w:rsidRPr="002A377A">
        <w:rPr>
          <w:color w:val="000080"/>
        </w:rPr>
        <w:t>l'</w:t>
      </w:r>
      <w:r w:rsidR="00377373">
        <w:rPr>
          <w:color w:val="000080"/>
        </w:rPr>
        <w:t>U</w:t>
      </w:r>
      <w:r w:rsidR="00377373" w:rsidRPr="002A377A">
        <w:rPr>
          <w:color w:val="000080"/>
        </w:rPr>
        <w:t xml:space="preserve">sine </w:t>
      </w:r>
      <w:r w:rsidR="00377373">
        <w:rPr>
          <w:color w:val="000080"/>
        </w:rPr>
        <w:t>L</w:t>
      </w:r>
      <w:r w:rsidR="002A377A" w:rsidRPr="002A377A">
        <w:rPr>
          <w:color w:val="000080"/>
        </w:rPr>
        <w:t xml:space="preserve">ogicielle CNES, le </w:t>
      </w:r>
      <w:r w:rsidR="00377373">
        <w:rPr>
          <w:color w:val="000080"/>
        </w:rPr>
        <w:t>T</w:t>
      </w:r>
      <w:r w:rsidR="00377373" w:rsidRPr="002A377A">
        <w:rPr>
          <w:color w:val="000080"/>
        </w:rPr>
        <w:t xml:space="preserve">itulaire </w:t>
      </w:r>
      <w:r w:rsidR="00377373">
        <w:rPr>
          <w:color w:val="000080"/>
        </w:rPr>
        <w:t>est</w:t>
      </w:r>
      <w:r w:rsidR="00377373" w:rsidRPr="002A377A">
        <w:rPr>
          <w:color w:val="000080"/>
        </w:rPr>
        <w:t xml:space="preserve"> </w:t>
      </w:r>
      <w:r w:rsidR="002A377A" w:rsidRPr="002A377A">
        <w:rPr>
          <w:color w:val="000080"/>
        </w:rPr>
        <w:t xml:space="preserve">responsable de la sécurité du code et de l'application qu'il produit. Il s'assure que les résultats </w:t>
      </w:r>
      <w:r w:rsidR="00377373">
        <w:rPr>
          <w:color w:val="000080"/>
        </w:rPr>
        <w:t xml:space="preserve">des </w:t>
      </w:r>
      <w:r w:rsidR="002A377A" w:rsidRPr="002A377A">
        <w:rPr>
          <w:color w:val="000080"/>
        </w:rPr>
        <w:t xml:space="preserve">analyses </w:t>
      </w:r>
      <w:r w:rsidR="00377373">
        <w:rPr>
          <w:color w:val="000080"/>
        </w:rPr>
        <w:t xml:space="preserve">de </w:t>
      </w:r>
      <w:r w:rsidR="002A377A" w:rsidRPr="002A377A">
        <w:rPr>
          <w:color w:val="000080"/>
        </w:rPr>
        <w:t>sécurité sont corrects</w:t>
      </w:r>
      <w:r w:rsidR="00377373">
        <w:rPr>
          <w:color w:val="000080"/>
        </w:rPr>
        <w:t xml:space="preserve"> et </w:t>
      </w:r>
      <w:r w:rsidR="002A377A" w:rsidRPr="002A377A">
        <w:rPr>
          <w:color w:val="000080"/>
        </w:rPr>
        <w:t xml:space="preserve"> réalise les</w:t>
      </w:r>
      <w:r w:rsidR="005F3589">
        <w:rPr>
          <w:color w:val="000080"/>
        </w:rPr>
        <w:t xml:space="preserve"> correctifs </w:t>
      </w:r>
      <w:r w:rsidR="00377373">
        <w:rPr>
          <w:color w:val="000080"/>
        </w:rPr>
        <w:t>de sécurité</w:t>
      </w:r>
      <w:r w:rsidR="006D3433">
        <w:rPr>
          <w:color w:val="000080"/>
        </w:rPr>
        <w:t xml:space="preserve"> au plus tôt</w:t>
      </w:r>
      <w:r w:rsidR="005F3589">
        <w:rPr>
          <w:color w:val="000080"/>
        </w:rPr>
        <w:t>.</w:t>
      </w:r>
    </w:p>
    <w:p w14:paraId="7CE1B225" w14:textId="17A5227A" w:rsidR="00C60FC7" w:rsidRDefault="00C60FC7" w:rsidP="00ED748A">
      <w:pPr>
        <w:pStyle w:val="ExigencesCorps"/>
        <w:jc w:val="both"/>
        <w:rPr>
          <w:ins w:id="68" w:author="Carretie Laura" w:date="2021-11-25T08:49:00Z"/>
          <w:color w:val="000080"/>
        </w:rPr>
      </w:pPr>
    </w:p>
    <w:p w14:paraId="3BE708B3" w14:textId="3BBAB4BC" w:rsidR="000B0382" w:rsidRDefault="00F86892" w:rsidP="000B0382">
      <w:pPr>
        <w:pStyle w:val="Titre1"/>
        <w:numPr>
          <w:ilvl w:val="0"/>
          <w:numId w:val="0"/>
        </w:numPr>
        <w:ind w:left="567" w:hanging="567"/>
      </w:pPr>
      <w:bookmarkStart w:id="69" w:name="_Toc88579275"/>
      <w:r>
        <w:lastRenderedPageBreak/>
        <w:t>Annexe A</w:t>
      </w:r>
      <w:r w:rsidR="000B0382">
        <w:t xml:space="preserve"> : </w:t>
      </w:r>
      <w:r w:rsidR="000B0382">
        <w:rPr>
          <w:caps w:val="0"/>
        </w:rPr>
        <w:t>EXIGENCES RELATIVES AU PRE-REFERENCEMENT DE L’ACCORD</w:t>
      </w:r>
      <w:r w:rsidR="00D4395F">
        <w:rPr>
          <w:caps w:val="0"/>
        </w:rPr>
        <w:t>-</w:t>
      </w:r>
      <w:r w:rsidR="000B0382">
        <w:rPr>
          <w:caps w:val="0"/>
        </w:rPr>
        <w:t>CADRE</w:t>
      </w:r>
      <w:bookmarkEnd w:id="69"/>
    </w:p>
    <w:p w14:paraId="2945A008" w14:textId="77777777" w:rsidR="000B0382" w:rsidRPr="00F01AD6" w:rsidRDefault="000B0382" w:rsidP="000B0382">
      <w:pPr>
        <w:jc w:val="both"/>
      </w:pPr>
    </w:p>
    <w:p w14:paraId="6F19270C" w14:textId="77777777" w:rsidR="000B0382" w:rsidRDefault="000B0382" w:rsidP="000B0382">
      <w:pPr>
        <w:pStyle w:val="Paragraphejustifi"/>
        <w:spacing w:after="120"/>
      </w:pPr>
      <w:r>
        <w:t>Cette annexe s’adresse au Candidat pour le référencement de l’accord-cadre.</w:t>
      </w:r>
    </w:p>
    <w:p w14:paraId="32FBF6E3" w14:textId="22EFC717" w:rsidR="000B0382" w:rsidRDefault="000B0382" w:rsidP="000B0382">
      <w:pPr>
        <w:pStyle w:val="Paragraphejustifi"/>
        <w:spacing w:after="120"/>
      </w:pPr>
      <w:r>
        <w:t xml:space="preserve">Elle doit permettre de démontrer le </w:t>
      </w:r>
      <w:r w:rsidRPr="00627745">
        <w:rPr>
          <w:b/>
          <w:i/>
        </w:rPr>
        <w:t>savoir-faire</w:t>
      </w:r>
      <w:r>
        <w:t xml:space="preserve"> et la </w:t>
      </w:r>
      <w:r w:rsidRPr="00627745">
        <w:rPr>
          <w:b/>
          <w:i/>
        </w:rPr>
        <w:t>crédibilité</w:t>
      </w:r>
      <w:r>
        <w:t xml:space="preserve"> du </w:t>
      </w:r>
      <w:r w:rsidR="004570BB">
        <w:t>Candidat vis-à-vis des Usine</w:t>
      </w:r>
      <w:r w:rsidR="00AA0BF1">
        <w:t>s</w:t>
      </w:r>
      <w:r w:rsidR="004570BB">
        <w:t xml:space="preserve"> logicielle</w:t>
      </w:r>
      <w:r w:rsidR="00AA0BF1">
        <w:t>s</w:t>
      </w:r>
      <w:r>
        <w:t>.</w:t>
      </w:r>
    </w:p>
    <w:p w14:paraId="073B424D" w14:textId="77777777" w:rsidR="000B0382" w:rsidRDefault="000B0382" w:rsidP="000B0382">
      <w:r>
        <w:t>En réponse à l’appel d’offres, le Candidat doit produire une Proposition Technique.</w:t>
      </w:r>
    </w:p>
    <w:p w14:paraId="05A83760" w14:textId="6934AE60" w:rsidR="009941E6" w:rsidRPr="006A6A7E" w:rsidRDefault="000B0382" w:rsidP="000B0382">
      <w:r>
        <w:t>Cette Proposition Technique contiendra en partic</w:t>
      </w:r>
      <w:r w:rsidR="009941E6">
        <w:t>ulier le dossier « usine logicielle ».</w:t>
      </w:r>
      <w:r>
        <w:br/>
      </w:r>
    </w:p>
    <w:p w14:paraId="5D5D4A26" w14:textId="7F5F0319" w:rsidR="000B0382" w:rsidRPr="00CB3A90" w:rsidRDefault="000B0382" w:rsidP="000B0382">
      <w:pPr>
        <w:pStyle w:val="ExigencesNom"/>
        <w:rPr>
          <w:color w:val="000080"/>
        </w:rPr>
      </w:pPr>
      <w:bookmarkStart w:id="70" w:name="XVMONJWTW310"/>
      <w:r>
        <w:rPr>
          <w:color w:val="000080"/>
        </w:rPr>
        <w:t>SAF-</w:t>
      </w:r>
      <w:r w:rsidR="003F7E06">
        <w:rPr>
          <w:color w:val="000080"/>
        </w:rPr>
        <w:t>UL-10</w:t>
      </w:r>
      <w:bookmarkEnd w:id="70"/>
    </w:p>
    <w:p w14:paraId="5EF28B64" w14:textId="77777777" w:rsidR="000B0382" w:rsidRPr="00ED3915" w:rsidRDefault="000B0382" w:rsidP="000B0382">
      <w:pPr>
        <w:pStyle w:val="ExigencesTitre"/>
      </w:pPr>
      <w:r>
        <w:t>Visibilité sur le Candidat</w:t>
      </w:r>
    </w:p>
    <w:p w14:paraId="19DA5146" w14:textId="283184CD" w:rsidR="000B0382" w:rsidRDefault="000B0382" w:rsidP="000B0382">
      <w:pPr>
        <w:pStyle w:val="ExigencesCorps"/>
        <w:jc w:val="both"/>
      </w:pPr>
      <w:r>
        <w:t>Po</w:t>
      </w:r>
      <w:r w:rsidR="004570BB">
        <w:t>ur chaque exigence de cette annexe</w:t>
      </w:r>
      <w:r>
        <w:t xml:space="preserve"> du présent document, le Candidat doit fournir la visibilité suivante :</w:t>
      </w:r>
    </w:p>
    <w:p w14:paraId="676CAB04" w14:textId="77777777" w:rsidR="000B0382" w:rsidRDefault="000B0382" w:rsidP="000B0382">
      <w:pPr>
        <w:pStyle w:val="ExigencesCorps"/>
        <w:numPr>
          <w:ilvl w:val="0"/>
          <w:numId w:val="51"/>
        </w:numPr>
        <w:jc w:val="both"/>
      </w:pPr>
      <w:r>
        <w:t>Visibilité sur la société (cas d’un consortium reposant sur une seule société)</w:t>
      </w:r>
    </w:p>
    <w:p w14:paraId="1D076AC1" w14:textId="682209F7" w:rsidR="000B0382" w:rsidRDefault="000B0382" w:rsidP="009941E6">
      <w:pPr>
        <w:pStyle w:val="ExigencesCorps"/>
        <w:numPr>
          <w:ilvl w:val="0"/>
          <w:numId w:val="51"/>
        </w:numPr>
        <w:jc w:val="both"/>
      </w:pPr>
      <w:r>
        <w:t>Visibilité sur chaque société formant le consortium (cas d’un consortium reposant sur plusieurs sociétés)</w:t>
      </w:r>
    </w:p>
    <w:p w14:paraId="40973E36" w14:textId="27A54732" w:rsidR="000B0382" w:rsidRDefault="000B0382" w:rsidP="000B0382">
      <w:pPr>
        <w:pStyle w:val="Enum0"/>
        <w:tabs>
          <w:tab w:val="num" w:pos="567"/>
          <w:tab w:val="num" w:pos="928"/>
        </w:tabs>
        <w:spacing w:before="0" w:after="180"/>
        <w:ind w:left="0"/>
        <w:jc w:val="both"/>
        <w:rPr>
          <w:bCs/>
        </w:rPr>
      </w:pPr>
    </w:p>
    <w:p w14:paraId="0AA917C4" w14:textId="77777777" w:rsidR="009941E6" w:rsidRDefault="009941E6" w:rsidP="000B0382">
      <w:pPr>
        <w:pStyle w:val="Enum0"/>
        <w:tabs>
          <w:tab w:val="num" w:pos="567"/>
          <w:tab w:val="num" w:pos="928"/>
        </w:tabs>
        <w:spacing w:before="0" w:after="180"/>
        <w:ind w:left="0"/>
        <w:jc w:val="both"/>
        <w:rPr>
          <w:bCs/>
        </w:rPr>
      </w:pPr>
    </w:p>
    <w:p w14:paraId="053A7E21" w14:textId="0DF06A95" w:rsidR="000B0382" w:rsidRPr="00CB3A90" w:rsidRDefault="000B0382" w:rsidP="000B0382">
      <w:pPr>
        <w:pStyle w:val="ExigencesNom"/>
        <w:rPr>
          <w:color w:val="000080"/>
        </w:rPr>
      </w:pPr>
      <w:bookmarkStart w:id="71" w:name="XVMONJWUA445"/>
      <w:r>
        <w:rPr>
          <w:color w:val="000080"/>
        </w:rPr>
        <w:t>SAF-</w:t>
      </w:r>
      <w:r w:rsidR="003F7E06">
        <w:rPr>
          <w:color w:val="000080"/>
        </w:rPr>
        <w:t>UL-20</w:t>
      </w:r>
      <w:bookmarkEnd w:id="71"/>
    </w:p>
    <w:p w14:paraId="300569AB" w14:textId="7A47649A" w:rsidR="000B0382" w:rsidRPr="00ED3915" w:rsidRDefault="000421E6" w:rsidP="000B0382">
      <w:pPr>
        <w:pStyle w:val="ExigencesTitre"/>
      </w:pPr>
      <w:r>
        <w:t>Dossier « Usine Logicielle</w:t>
      </w:r>
      <w:r w:rsidR="000B0382">
        <w:t> »</w:t>
      </w:r>
      <w:r w:rsidR="000B0382" w:rsidRPr="00ED3915">
        <w:t xml:space="preserve"> </w:t>
      </w:r>
    </w:p>
    <w:p w14:paraId="5AB38901" w14:textId="4EF57D7D" w:rsidR="000B0382" w:rsidRPr="00E30E69" w:rsidRDefault="000B0382" w:rsidP="000B0382">
      <w:pPr>
        <w:pStyle w:val="ExigencesCorps"/>
        <w:jc w:val="both"/>
      </w:pPr>
      <w:r>
        <w:t>L</w:t>
      </w:r>
      <w:r w:rsidRPr="00944C96">
        <w:t>e</w:t>
      </w:r>
      <w:r>
        <w:t xml:space="preserve"> Candidat doit</w:t>
      </w:r>
      <w:r w:rsidR="00870A34">
        <w:t xml:space="preserve"> fournir </w:t>
      </w:r>
      <w:r w:rsidR="00870A34" w:rsidRPr="00067459">
        <w:t xml:space="preserve">un dossier </w:t>
      </w:r>
      <w:r w:rsidR="00067459">
        <w:t>« </w:t>
      </w:r>
      <w:r w:rsidR="00870A34" w:rsidRPr="00067459">
        <w:t>U</w:t>
      </w:r>
      <w:r w:rsidR="000421E6" w:rsidRPr="00067459">
        <w:t>sine</w:t>
      </w:r>
      <w:r w:rsidR="00067459">
        <w:t xml:space="preserve"> </w:t>
      </w:r>
      <w:r w:rsidR="000421E6" w:rsidRPr="00067459">
        <w:t>logicielle</w:t>
      </w:r>
      <w:r w:rsidR="00067459">
        <w:t> </w:t>
      </w:r>
      <w:r w:rsidR="007A09B4">
        <w:t>»</w:t>
      </w:r>
      <w:r w:rsidR="007A09B4" w:rsidRPr="00067459">
        <w:t xml:space="preserve"> </w:t>
      </w:r>
      <w:r w:rsidR="007A09B4">
        <w:t>contenant</w:t>
      </w:r>
      <w:r w:rsidR="00AA0BF1">
        <w:t xml:space="preserve"> la</w:t>
      </w:r>
      <w:r w:rsidRPr="00067459">
        <w:t xml:space="preserve"> réponse</w:t>
      </w:r>
      <w:r w:rsidRPr="007C1CE7">
        <w:t xml:space="preserve"> </w:t>
      </w:r>
      <w:r w:rsidR="00AA0BF1">
        <w:t xml:space="preserve">aux exigences de cette annexe. </w:t>
      </w:r>
    </w:p>
    <w:p w14:paraId="6A677E91" w14:textId="77777777" w:rsidR="004570BB" w:rsidRPr="004570BB" w:rsidRDefault="004570BB" w:rsidP="00AA1EAC"/>
    <w:p w14:paraId="1F6F61B6" w14:textId="0B5BFEB9" w:rsidR="004570BB" w:rsidRPr="00796C77" w:rsidRDefault="004570BB" w:rsidP="004570BB">
      <w:pPr>
        <w:pStyle w:val="ExigencesNom"/>
      </w:pPr>
      <w:bookmarkStart w:id="72" w:name="XVMONJWUF555"/>
      <w:r>
        <w:rPr>
          <w:color w:val="000080"/>
        </w:rPr>
        <w:t>SAF</w:t>
      </w:r>
      <w:r w:rsidRPr="00796C77">
        <w:rPr>
          <w:color w:val="000080"/>
        </w:rPr>
        <w:t>-</w:t>
      </w:r>
      <w:r w:rsidR="003F7E06">
        <w:rPr>
          <w:color w:val="000080"/>
        </w:rPr>
        <w:t>UL-30</w:t>
      </w:r>
      <w:bookmarkEnd w:id="72"/>
    </w:p>
    <w:p w14:paraId="0F043F37" w14:textId="77777777" w:rsidR="004570BB" w:rsidRPr="008F5B49" w:rsidRDefault="004570BB" w:rsidP="004570BB">
      <w:pPr>
        <w:pStyle w:val="ExigencesTitre"/>
      </w:pPr>
      <w:r>
        <w:t>Présentation sommaire de l’usine logicielle du candidat</w:t>
      </w:r>
    </w:p>
    <w:p w14:paraId="30F9C805" w14:textId="48176812" w:rsidR="004570BB" w:rsidRDefault="004570BB" w:rsidP="004570BB">
      <w:pPr>
        <w:pStyle w:val="ExigencesCorps"/>
        <w:jc w:val="both"/>
      </w:pPr>
      <w:r w:rsidRPr="008F5B49">
        <w:t xml:space="preserve">Le </w:t>
      </w:r>
      <w:r w:rsidR="00B1113A">
        <w:t>C</w:t>
      </w:r>
      <w:r>
        <w:t>andidat</w:t>
      </w:r>
      <w:r w:rsidRPr="008F5B49">
        <w:t xml:space="preserve"> </w:t>
      </w:r>
      <w:r w:rsidR="00B1113A">
        <w:t>doit présenter dans la version initiale du dossier « Usine Logicielle »</w:t>
      </w:r>
      <w:r w:rsidR="004E2B03">
        <w:t>,</w:t>
      </w:r>
      <w:r w:rsidR="00B1113A">
        <w:t xml:space="preserve"> les Usines Logicielles qu’il compte mettre en œuvre sur les prestations de l’accord-cadre</w:t>
      </w:r>
      <w:r>
        <w:t xml:space="preserve">.  </w:t>
      </w:r>
    </w:p>
    <w:p w14:paraId="5B3C5789" w14:textId="7B02FC9E" w:rsidR="004570BB" w:rsidRDefault="004570BB" w:rsidP="00B1113A">
      <w:pPr>
        <w:pStyle w:val="ExigencesCorps"/>
        <w:ind w:left="992" w:firstLine="709"/>
        <w:jc w:val="both"/>
      </w:pPr>
      <w:r>
        <w:t>Sortie attendue : document intitulé « Description des usines logicielles du Titulaire ».</w:t>
      </w:r>
    </w:p>
    <w:p w14:paraId="7E81388C" w14:textId="77777777" w:rsidR="00480081" w:rsidRDefault="00480081" w:rsidP="000B0382">
      <w:pPr>
        <w:pStyle w:val="ExigencesNom"/>
        <w:rPr>
          <w:color w:val="000080"/>
        </w:rPr>
      </w:pPr>
    </w:p>
    <w:p w14:paraId="06AAD275" w14:textId="07161A6A" w:rsidR="000B0382" w:rsidRPr="0090145C" w:rsidRDefault="000B0382" w:rsidP="000B0382">
      <w:pPr>
        <w:pStyle w:val="ExigencesNom"/>
      </w:pPr>
      <w:bookmarkStart w:id="73" w:name="XVMONJWVL171"/>
      <w:r>
        <w:rPr>
          <w:color w:val="000080"/>
        </w:rPr>
        <w:t>SAF-</w:t>
      </w:r>
      <w:r w:rsidR="00B1113A">
        <w:rPr>
          <w:color w:val="000080"/>
        </w:rPr>
        <w:t>UL-4</w:t>
      </w:r>
      <w:r w:rsidR="003F7E06">
        <w:rPr>
          <w:color w:val="000080"/>
        </w:rPr>
        <w:t>0</w:t>
      </w:r>
      <w:bookmarkEnd w:id="73"/>
    </w:p>
    <w:p w14:paraId="62588621" w14:textId="109B7CAF" w:rsidR="000B0382" w:rsidRPr="008568FE" w:rsidRDefault="000B0382" w:rsidP="000B0382">
      <w:pPr>
        <w:pStyle w:val="ExigencesTitre"/>
      </w:pPr>
      <w:r>
        <w:t>Exp</w:t>
      </w:r>
      <w:r w:rsidR="00CE7ECB">
        <w:t>érience sur les usines logicielles</w:t>
      </w:r>
    </w:p>
    <w:p w14:paraId="791E7F98" w14:textId="246A295F" w:rsidR="000B0382" w:rsidRPr="00655AEF" w:rsidRDefault="000B0382" w:rsidP="000B0382">
      <w:pPr>
        <w:pStyle w:val="ExigencesCorps"/>
        <w:jc w:val="both"/>
      </w:pPr>
      <w:r>
        <w:t>Le C</w:t>
      </w:r>
      <w:r w:rsidRPr="00655AEF">
        <w:t>andidat détaillera son expérien</w:t>
      </w:r>
      <w:r w:rsidR="00CE7ECB">
        <w:t>ce sur les usines logicielles</w:t>
      </w:r>
      <w:r>
        <w:t>.</w:t>
      </w:r>
    </w:p>
    <w:p w14:paraId="504BEE23" w14:textId="29D7DDE8" w:rsidR="00E563F6" w:rsidRPr="0052114F" w:rsidRDefault="00E563F6" w:rsidP="00E563F6"/>
    <w:sectPr w:rsidR="00E563F6" w:rsidRPr="0052114F" w:rsidSect="004A7A8B">
      <w:headerReference w:type="default" r:id="rId10"/>
      <w:headerReference w:type="first" r:id="rId11"/>
      <w:pgSz w:w="11906" w:h="16838" w:code="9"/>
      <w:pgMar w:top="303" w:right="567" w:bottom="1418" w:left="1134" w:header="1393" w:footer="567" w:gutter="0"/>
      <w:pgNumType w:start="1" w:chapSep="period"/>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643EC" w14:textId="77777777" w:rsidR="0040743A" w:rsidRDefault="0040743A">
      <w:r>
        <w:separator/>
      </w:r>
    </w:p>
  </w:endnote>
  <w:endnote w:type="continuationSeparator" w:id="0">
    <w:p w14:paraId="2B5565A7" w14:textId="77777777" w:rsidR="0040743A" w:rsidRDefault="0040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2D4E7" w14:textId="77777777" w:rsidR="0040743A" w:rsidRDefault="0040743A">
      <w:r>
        <w:separator/>
      </w:r>
    </w:p>
  </w:footnote>
  <w:footnote w:type="continuationSeparator" w:id="0">
    <w:p w14:paraId="16820A5B" w14:textId="77777777" w:rsidR="0040743A" w:rsidRDefault="00407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39" w:type="dxa"/>
      <w:tblInd w:w="-8" w:type="dxa"/>
      <w:tblLayout w:type="fixed"/>
      <w:tblCellMar>
        <w:left w:w="0" w:type="dxa"/>
        <w:right w:w="0" w:type="dxa"/>
      </w:tblCellMar>
      <w:tblLook w:val="0000" w:firstRow="0" w:lastRow="0" w:firstColumn="0" w:lastColumn="0" w:noHBand="0" w:noVBand="0"/>
    </w:tblPr>
    <w:tblGrid>
      <w:gridCol w:w="1704"/>
      <w:gridCol w:w="4402"/>
      <w:gridCol w:w="3833"/>
    </w:tblGrid>
    <w:tr w:rsidR="004A7A8B" w:rsidRPr="00230053" w14:paraId="754186C4" w14:textId="77777777" w:rsidTr="0003718E">
      <w:trPr>
        <w:cantSplit/>
        <w:trHeight w:val="1973"/>
      </w:trPr>
      <w:tc>
        <w:tcPr>
          <w:tcW w:w="1701" w:type="dxa"/>
          <w:tcBorders>
            <w:top w:val="single" w:sz="6" w:space="0" w:color="auto"/>
            <w:left w:val="single" w:sz="6" w:space="0" w:color="auto"/>
            <w:bottom w:val="single" w:sz="6" w:space="0" w:color="auto"/>
            <w:right w:val="single" w:sz="6" w:space="0" w:color="auto"/>
          </w:tcBorders>
        </w:tcPr>
        <w:p w14:paraId="592EEA18" w14:textId="77777777" w:rsidR="004A7A8B" w:rsidRDefault="004A7A8B" w:rsidP="004A7A8B">
          <w:pPr>
            <w:jc w:val="center"/>
          </w:pPr>
          <w:r w:rsidRPr="00445824">
            <w:rPr>
              <w:noProof/>
            </w:rPr>
            <w:drawing>
              <wp:inline distT="0" distB="0" distL="0" distR="0" wp14:anchorId="2A074E0D" wp14:editId="754A21F6">
                <wp:extent cx="1073150" cy="952500"/>
                <wp:effectExtent l="0" t="0" r="0" b="0"/>
                <wp:docPr id="23" name="Image 23" descr="CNES_nom_Triangul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ES_nom_Triangulai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2500"/>
                        </a:xfrm>
                        <a:prstGeom prst="rect">
                          <a:avLst/>
                        </a:prstGeom>
                        <a:noFill/>
                        <a:ln>
                          <a:noFill/>
                        </a:ln>
                      </pic:spPr>
                    </pic:pic>
                  </a:graphicData>
                </a:graphic>
              </wp:inline>
            </w:drawing>
          </w:r>
        </w:p>
      </w:tc>
      <w:tc>
        <w:tcPr>
          <w:tcW w:w="4395" w:type="dxa"/>
          <w:tcBorders>
            <w:top w:val="single" w:sz="6" w:space="0" w:color="auto"/>
            <w:left w:val="single" w:sz="6" w:space="0" w:color="auto"/>
            <w:bottom w:val="single" w:sz="6" w:space="0" w:color="auto"/>
          </w:tcBorders>
        </w:tcPr>
        <w:p w14:paraId="77D7869D" w14:textId="77777777" w:rsidR="004A7A8B" w:rsidRPr="00D60B07" w:rsidRDefault="004A7A8B" w:rsidP="004A7A8B">
          <w:pPr>
            <w:spacing w:after="120"/>
            <w:jc w:val="center"/>
            <w:rPr>
              <w:smallCaps/>
              <w:sz w:val="22"/>
              <w:szCs w:val="22"/>
            </w:rPr>
          </w:pPr>
          <w:r w:rsidRPr="00D60B07">
            <w:rPr>
              <w:smallCaps/>
              <w:sz w:val="22"/>
              <w:szCs w:val="22"/>
            </w:rPr>
            <w:t>ACCORD-CADRE</w:t>
          </w:r>
        </w:p>
        <w:p w14:paraId="22542475" w14:textId="77777777" w:rsidR="004A7A8B" w:rsidRPr="00D60B07" w:rsidRDefault="004A7A8B" w:rsidP="004A7A8B">
          <w:pPr>
            <w:spacing w:after="120"/>
            <w:jc w:val="center"/>
            <w:rPr>
              <w:smallCaps/>
              <w:sz w:val="22"/>
              <w:szCs w:val="22"/>
            </w:rPr>
          </w:pPr>
          <w:r w:rsidRPr="00D60B07">
            <w:rPr>
              <w:smallCaps/>
              <w:sz w:val="22"/>
              <w:szCs w:val="22"/>
            </w:rPr>
            <w:t>EXIGENCES DE REALISATION</w:t>
          </w:r>
        </w:p>
        <w:p w14:paraId="110753E1" w14:textId="77777777" w:rsidR="004A7A8B" w:rsidRPr="00D60B07" w:rsidRDefault="004A7A8B" w:rsidP="004A7A8B">
          <w:pPr>
            <w:spacing w:after="120"/>
            <w:jc w:val="center"/>
            <w:rPr>
              <w:smallCaps/>
            </w:rPr>
          </w:pPr>
          <w:r w:rsidRPr="00D60B07">
            <w:rPr>
              <w:smallCaps/>
              <w:sz w:val="22"/>
              <w:szCs w:val="22"/>
            </w:rPr>
            <w:t>UTILISATION USINE LOGICIELLE</w:t>
          </w:r>
        </w:p>
      </w:tc>
      <w:tc>
        <w:tcPr>
          <w:tcW w:w="3827" w:type="dxa"/>
          <w:tcBorders>
            <w:top w:val="single" w:sz="6" w:space="0" w:color="auto"/>
            <w:left w:val="single" w:sz="6" w:space="0" w:color="auto"/>
            <w:bottom w:val="single" w:sz="6" w:space="0" w:color="auto"/>
            <w:right w:val="single" w:sz="6" w:space="0" w:color="auto"/>
          </w:tcBorders>
        </w:tcPr>
        <w:p w14:paraId="61299B21" w14:textId="77777777" w:rsidR="004A7A8B" w:rsidRPr="0015143D" w:rsidRDefault="004A7A8B" w:rsidP="004A7A8B">
          <w:pPr>
            <w:pStyle w:val="En-tte"/>
            <w:ind w:left="178" w:right="142"/>
            <w:rPr>
              <w:color w:val="auto"/>
            </w:rPr>
          </w:pPr>
        </w:p>
        <w:p w14:paraId="14312A44" w14:textId="77777777" w:rsidR="004A7A8B" w:rsidRPr="0015143D" w:rsidRDefault="004A7A8B" w:rsidP="004A7A8B">
          <w:pPr>
            <w:pStyle w:val="En-tte"/>
            <w:ind w:left="178"/>
            <w:rPr>
              <w:color w:val="auto"/>
            </w:rPr>
          </w:pPr>
          <w:r w:rsidRPr="0015143D">
            <w:rPr>
              <w:color w:val="auto"/>
            </w:rPr>
            <w:t>Réf : DNO/DA/AQ-2021.0016861</w:t>
          </w:r>
        </w:p>
        <w:p w14:paraId="3D2F2E0C" w14:textId="77777777" w:rsidR="004A7A8B" w:rsidRPr="0015143D" w:rsidRDefault="004A7A8B" w:rsidP="004A7A8B">
          <w:pPr>
            <w:pStyle w:val="En-tte"/>
            <w:ind w:left="0" w:right="106"/>
            <w:rPr>
              <w:color w:val="auto"/>
            </w:rPr>
          </w:pPr>
        </w:p>
        <w:p w14:paraId="560656CD" w14:textId="77777777" w:rsidR="004A7A8B" w:rsidRPr="0015143D" w:rsidRDefault="004A7A8B" w:rsidP="004A7A8B">
          <w:pPr>
            <w:pStyle w:val="En-tte"/>
            <w:ind w:left="178" w:right="106"/>
            <w:rPr>
              <w:color w:val="auto"/>
            </w:rPr>
          </w:pPr>
          <w:r w:rsidRPr="0015143D">
            <w:rPr>
              <w:color w:val="auto"/>
            </w:rPr>
            <w:t>Edition : 1</w:t>
          </w:r>
          <w:r w:rsidRPr="0015143D">
            <w:rPr>
              <w:color w:val="auto"/>
            </w:rPr>
            <w:tab/>
            <w:t>Révision : 00</w:t>
          </w:r>
        </w:p>
        <w:p w14:paraId="4C3CEB83" w14:textId="77777777" w:rsidR="004A7A8B" w:rsidRPr="0015143D" w:rsidRDefault="004A7A8B" w:rsidP="004A7A8B">
          <w:pPr>
            <w:pStyle w:val="En-tte"/>
            <w:ind w:left="178" w:right="106"/>
            <w:rPr>
              <w:color w:val="auto"/>
            </w:rPr>
          </w:pPr>
        </w:p>
        <w:p w14:paraId="5823CFCA" w14:textId="77777777" w:rsidR="004A7A8B" w:rsidRPr="0015143D" w:rsidRDefault="004A7A8B" w:rsidP="004A7A8B">
          <w:pPr>
            <w:pStyle w:val="En-tte"/>
            <w:ind w:left="178" w:right="106"/>
            <w:rPr>
              <w:color w:val="auto"/>
            </w:rPr>
          </w:pPr>
          <w:r w:rsidRPr="0015143D">
            <w:rPr>
              <w:color w:val="auto"/>
            </w:rPr>
            <w:t>Date</w:t>
          </w:r>
          <w:r w:rsidRPr="0015143D">
            <w:rPr>
              <w:color w:val="auto"/>
            </w:rPr>
            <w:tab/>
            <w:t>: 29/11/2021</w:t>
          </w:r>
        </w:p>
        <w:p w14:paraId="70E751FF" w14:textId="5BFBDCFD" w:rsidR="004A7A8B" w:rsidRPr="00230053" w:rsidRDefault="004A7A8B" w:rsidP="004A7A8B">
          <w:pPr>
            <w:spacing w:before="120"/>
            <w:ind w:left="113"/>
          </w:pPr>
          <w:r w:rsidRPr="00230053">
            <w:tab/>
          </w:r>
          <w:r w:rsidRPr="00230053">
            <w:tab/>
          </w:r>
          <w:r w:rsidRPr="00230053">
            <w:tab/>
            <w:t xml:space="preserve">Page : </w:t>
          </w:r>
          <w:r>
            <w:fldChar w:fldCharType="begin"/>
          </w:r>
          <w:r>
            <w:instrText>PAGE   \* MERGEFORMAT</w:instrText>
          </w:r>
          <w:r>
            <w:fldChar w:fldCharType="separate"/>
          </w:r>
          <w:r w:rsidR="005364F0">
            <w:rPr>
              <w:noProof/>
            </w:rPr>
            <w:t>1</w:t>
          </w:r>
          <w:r>
            <w:fldChar w:fldCharType="end"/>
          </w:r>
          <w:r w:rsidRPr="00230053">
            <w:t>/</w:t>
          </w:r>
          <w:fldSimple w:instr=" NUMPAGES   \* MERGEFORMAT ">
            <w:r w:rsidR="005364F0">
              <w:rPr>
                <w:noProof/>
              </w:rPr>
              <w:t>14</w:t>
            </w:r>
          </w:fldSimple>
        </w:p>
      </w:tc>
    </w:tr>
  </w:tbl>
  <w:p w14:paraId="6DDBF307" w14:textId="77777777" w:rsidR="004A7A8B" w:rsidRDefault="004A7A8B" w:rsidP="00C44FD3">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5" w:type="dxa"/>
      <w:tblInd w:w="-8" w:type="dxa"/>
      <w:tblLayout w:type="fixed"/>
      <w:tblCellMar>
        <w:left w:w="0" w:type="dxa"/>
        <w:right w:w="0" w:type="dxa"/>
      </w:tblCellMar>
      <w:tblLook w:val="0000" w:firstRow="0" w:lastRow="0" w:firstColumn="0" w:lastColumn="0" w:noHBand="0" w:noVBand="0"/>
    </w:tblPr>
    <w:tblGrid>
      <w:gridCol w:w="1773"/>
      <w:gridCol w:w="4582"/>
      <w:gridCol w:w="3990"/>
    </w:tblGrid>
    <w:tr w:rsidR="004A7A8B" w:rsidRPr="00230053" w14:paraId="2FAFAA96" w14:textId="77777777" w:rsidTr="00D60B07">
      <w:trPr>
        <w:cantSplit/>
        <w:trHeight w:val="1973"/>
      </w:trPr>
      <w:tc>
        <w:tcPr>
          <w:tcW w:w="1704" w:type="dxa"/>
          <w:tcBorders>
            <w:top w:val="single" w:sz="6" w:space="0" w:color="auto"/>
            <w:left w:val="single" w:sz="6" w:space="0" w:color="auto"/>
            <w:bottom w:val="single" w:sz="6" w:space="0" w:color="auto"/>
            <w:right w:val="single" w:sz="6" w:space="0" w:color="auto"/>
          </w:tcBorders>
        </w:tcPr>
        <w:p w14:paraId="094DDE0C" w14:textId="77777777" w:rsidR="004A7A8B" w:rsidRDefault="004A7A8B" w:rsidP="00D60B07">
          <w:pPr>
            <w:jc w:val="center"/>
          </w:pPr>
          <w:r w:rsidRPr="00445824">
            <w:rPr>
              <w:noProof/>
            </w:rPr>
            <w:drawing>
              <wp:inline distT="0" distB="0" distL="0" distR="0" wp14:anchorId="2C4B92C3" wp14:editId="6A49FBDC">
                <wp:extent cx="1073150" cy="952500"/>
                <wp:effectExtent l="0" t="0" r="0" b="0"/>
                <wp:docPr id="1" name="Image 1" descr="CNES_nom_Triangul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ES_nom_Triangulai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952500"/>
                        </a:xfrm>
                        <a:prstGeom prst="rect">
                          <a:avLst/>
                        </a:prstGeom>
                        <a:noFill/>
                        <a:ln>
                          <a:noFill/>
                        </a:ln>
                      </pic:spPr>
                    </pic:pic>
                  </a:graphicData>
                </a:graphic>
              </wp:inline>
            </w:drawing>
          </w:r>
        </w:p>
      </w:tc>
      <w:tc>
        <w:tcPr>
          <w:tcW w:w="4402" w:type="dxa"/>
          <w:tcBorders>
            <w:top w:val="single" w:sz="6" w:space="0" w:color="auto"/>
            <w:left w:val="single" w:sz="6" w:space="0" w:color="auto"/>
            <w:bottom w:val="single" w:sz="6" w:space="0" w:color="auto"/>
          </w:tcBorders>
        </w:tcPr>
        <w:p w14:paraId="0B4C1880" w14:textId="77777777" w:rsidR="004A7A8B" w:rsidRPr="00230053" w:rsidRDefault="004A7A8B" w:rsidP="00D60B07">
          <w:pPr>
            <w:spacing w:after="120"/>
            <w:jc w:val="center"/>
            <w:rPr>
              <w:smallCaps/>
              <w:sz w:val="22"/>
              <w:szCs w:val="22"/>
            </w:rPr>
          </w:pPr>
          <w:r w:rsidRPr="00230053">
            <w:rPr>
              <w:b/>
              <w:smallCaps/>
              <w:sz w:val="22"/>
              <w:szCs w:val="22"/>
            </w:rPr>
            <w:t>D</w:t>
          </w:r>
          <w:r w:rsidRPr="00230053">
            <w:rPr>
              <w:smallCaps/>
              <w:sz w:val="22"/>
              <w:szCs w:val="22"/>
            </w:rPr>
            <w:t xml:space="preserve">irection </w:t>
          </w:r>
          <w:r>
            <w:rPr>
              <w:smallCaps/>
              <w:sz w:val="22"/>
              <w:szCs w:val="22"/>
            </w:rPr>
            <w:t>Technique et Numérique</w:t>
          </w:r>
        </w:p>
        <w:p w14:paraId="0154AB70" w14:textId="77777777" w:rsidR="004A7A8B" w:rsidRPr="00230053" w:rsidRDefault="004A7A8B" w:rsidP="00D60B07">
          <w:pPr>
            <w:spacing w:after="120"/>
            <w:jc w:val="center"/>
            <w:rPr>
              <w:smallCaps/>
              <w:sz w:val="22"/>
              <w:szCs w:val="22"/>
            </w:rPr>
          </w:pPr>
          <w:r w:rsidRPr="00230053">
            <w:rPr>
              <w:sz w:val="22"/>
              <w:szCs w:val="22"/>
            </w:rPr>
            <w:t>Sous-Direction</w:t>
          </w:r>
          <w:r w:rsidRPr="00230053">
            <w:rPr>
              <w:smallCaps/>
              <w:sz w:val="22"/>
              <w:szCs w:val="22"/>
            </w:rPr>
            <w:t xml:space="preserve"> </w:t>
          </w:r>
          <w:r>
            <w:rPr>
              <w:b/>
              <w:smallCaps/>
              <w:sz w:val="22"/>
              <w:szCs w:val="22"/>
            </w:rPr>
            <w:t>qualité expertise</w:t>
          </w:r>
        </w:p>
        <w:p w14:paraId="28419F5C" w14:textId="77777777" w:rsidR="004A7A8B" w:rsidRPr="00B20B98" w:rsidRDefault="004A7A8B" w:rsidP="00D60B07">
          <w:pPr>
            <w:spacing w:after="120"/>
            <w:jc w:val="center"/>
            <w:rPr>
              <w:smallCaps/>
            </w:rPr>
          </w:pPr>
          <w:r w:rsidRPr="00230053">
            <w:rPr>
              <w:bCs/>
            </w:rPr>
            <w:t>Service</w:t>
          </w:r>
          <w:r w:rsidRPr="00230053">
            <w:rPr>
              <w:bCs/>
              <w:smallCaps/>
            </w:rPr>
            <w:t xml:space="preserve"> </w:t>
          </w:r>
          <w:r>
            <w:rPr>
              <w:bCs/>
              <w:smallCaps/>
            </w:rPr>
            <w:t>Numérique, Exploitation et Opérations</w:t>
          </w:r>
        </w:p>
      </w:tc>
      <w:tc>
        <w:tcPr>
          <w:tcW w:w="3833" w:type="dxa"/>
          <w:tcBorders>
            <w:top w:val="single" w:sz="6" w:space="0" w:color="auto"/>
            <w:left w:val="single" w:sz="6" w:space="0" w:color="auto"/>
            <w:bottom w:val="single" w:sz="6" w:space="0" w:color="auto"/>
            <w:right w:val="single" w:sz="6" w:space="0" w:color="auto"/>
          </w:tcBorders>
        </w:tcPr>
        <w:p w14:paraId="788B64AF" w14:textId="77777777" w:rsidR="004A7A8B" w:rsidRPr="0015143D" w:rsidRDefault="004A7A8B" w:rsidP="00D60B07">
          <w:pPr>
            <w:pStyle w:val="En-tte"/>
            <w:ind w:left="178" w:right="142"/>
            <w:rPr>
              <w:color w:val="auto"/>
            </w:rPr>
          </w:pPr>
        </w:p>
        <w:p w14:paraId="16A2983B" w14:textId="77777777" w:rsidR="004A7A8B" w:rsidRPr="0015143D" w:rsidRDefault="004A7A8B" w:rsidP="00D60B07">
          <w:pPr>
            <w:pStyle w:val="En-tte"/>
            <w:ind w:left="178"/>
            <w:rPr>
              <w:color w:val="auto"/>
            </w:rPr>
          </w:pPr>
          <w:r w:rsidRPr="0015143D">
            <w:rPr>
              <w:color w:val="auto"/>
            </w:rPr>
            <w:t>Réf : DNO/DA/AQ-2021.0016861</w:t>
          </w:r>
        </w:p>
        <w:p w14:paraId="76B6DB09" w14:textId="77777777" w:rsidR="004A7A8B" w:rsidRPr="0015143D" w:rsidRDefault="004A7A8B" w:rsidP="00D60B07">
          <w:pPr>
            <w:pStyle w:val="En-tte"/>
            <w:ind w:left="0" w:right="106"/>
            <w:rPr>
              <w:color w:val="auto"/>
            </w:rPr>
          </w:pPr>
        </w:p>
        <w:p w14:paraId="5FFDCCAC" w14:textId="77777777" w:rsidR="004A7A8B" w:rsidRPr="0015143D" w:rsidRDefault="004A7A8B" w:rsidP="00D60B07">
          <w:pPr>
            <w:pStyle w:val="En-tte"/>
            <w:ind w:left="178" w:right="106"/>
            <w:rPr>
              <w:color w:val="auto"/>
            </w:rPr>
          </w:pPr>
          <w:r w:rsidRPr="0015143D">
            <w:rPr>
              <w:color w:val="auto"/>
            </w:rPr>
            <w:t>Edition : 1</w:t>
          </w:r>
          <w:r w:rsidRPr="0015143D">
            <w:rPr>
              <w:color w:val="auto"/>
            </w:rPr>
            <w:tab/>
            <w:t>Révision : 00</w:t>
          </w:r>
        </w:p>
        <w:p w14:paraId="26A1CB9C" w14:textId="77777777" w:rsidR="004A7A8B" w:rsidRPr="0015143D" w:rsidRDefault="004A7A8B" w:rsidP="00D60B07">
          <w:pPr>
            <w:pStyle w:val="En-tte"/>
            <w:ind w:left="178" w:right="106"/>
            <w:rPr>
              <w:color w:val="auto"/>
            </w:rPr>
          </w:pPr>
        </w:p>
        <w:p w14:paraId="280CF372" w14:textId="77777777" w:rsidR="004A7A8B" w:rsidRPr="0015143D" w:rsidRDefault="004A7A8B" w:rsidP="00D60B07">
          <w:pPr>
            <w:pStyle w:val="En-tte"/>
            <w:ind w:left="178" w:right="106"/>
            <w:rPr>
              <w:color w:val="auto"/>
            </w:rPr>
          </w:pPr>
          <w:r w:rsidRPr="0015143D">
            <w:rPr>
              <w:color w:val="auto"/>
            </w:rPr>
            <w:t>Date</w:t>
          </w:r>
          <w:r w:rsidRPr="0015143D">
            <w:rPr>
              <w:color w:val="auto"/>
            </w:rPr>
            <w:tab/>
            <w:t>: 29/11/2021</w:t>
          </w:r>
        </w:p>
        <w:p w14:paraId="13E412BD" w14:textId="3E5494C9" w:rsidR="004A7A8B" w:rsidRPr="00230053" w:rsidRDefault="004A7A8B" w:rsidP="004A7A8B">
          <w:pPr>
            <w:spacing w:before="120"/>
            <w:ind w:left="113"/>
          </w:pPr>
          <w:r w:rsidRPr="00230053">
            <w:tab/>
          </w:r>
          <w:r w:rsidRPr="00230053">
            <w:tab/>
          </w:r>
          <w:r w:rsidRPr="00230053">
            <w:tab/>
            <w:t xml:space="preserve">Page : </w:t>
          </w:r>
          <w:r>
            <w:fldChar w:fldCharType="begin"/>
          </w:r>
          <w:r>
            <w:instrText>PAGE   \* MERGEFORMAT</w:instrText>
          </w:r>
          <w:r>
            <w:fldChar w:fldCharType="separate"/>
          </w:r>
          <w:r>
            <w:rPr>
              <w:noProof/>
            </w:rPr>
            <w:t>5</w:t>
          </w:r>
          <w:r>
            <w:fldChar w:fldCharType="end"/>
          </w:r>
          <w:r w:rsidRPr="00230053">
            <w:t>/</w:t>
          </w:r>
          <w:r w:rsidR="0040743A">
            <w:fldChar w:fldCharType="begin"/>
          </w:r>
          <w:r w:rsidR="0040743A">
            <w:instrText xml:space="preserve"> NUMPAGES   \* MERGEFORMAT </w:instrText>
          </w:r>
          <w:r w:rsidR="0040743A">
            <w:fldChar w:fldCharType="separate"/>
          </w:r>
          <w:r w:rsidR="005364F0">
            <w:rPr>
              <w:noProof/>
            </w:rPr>
            <w:t>14</w:t>
          </w:r>
          <w:r w:rsidR="0040743A">
            <w:rPr>
              <w:noProof/>
            </w:rPr>
            <w:fldChar w:fldCharType="end"/>
          </w:r>
        </w:p>
      </w:tc>
    </w:tr>
  </w:tbl>
  <w:p w14:paraId="013012BD" w14:textId="77777777" w:rsidR="004A7A8B" w:rsidRPr="00813CB1" w:rsidRDefault="004A7A8B" w:rsidP="00813CB1">
    <w:pPr>
      <w:pStyle w:val="Courant"/>
      <w:spacing w:befor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404700E"/>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566D79A"/>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3F1A4DF0"/>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CB2AF5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D5E8B26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F653E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8430E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7D09F44"/>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DED0C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AEEADFA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2D375B0"/>
    <w:multiLevelType w:val="hybridMultilevel"/>
    <w:tmpl w:val="5BFC59C6"/>
    <w:lvl w:ilvl="0" w:tplc="040C0001">
      <w:start w:val="1"/>
      <w:numFmt w:val="bullet"/>
      <w:lvlText w:val=""/>
      <w:lvlJc w:val="left"/>
      <w:pPr>
        <w:ind w:left="2061" w:hanging="360"/>
      </w:pPr>
      <w:rPr>
        <w:rFonts w:ascii="Symbol" w:hAnsi="Symbol" w:hint="default"/>
      </w:rPr>
    </w:lvl>
    <w:lvl w:ilvl="1" w:tplc="040C0003">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1" w15:restartNumberingAfterBreak="0">
    <w:nsid w:val="083E5587"/>
    <w:multiLevelType w:val="multilevel"/>
    <w:tmpl w:val="06F8D424"/>
    <w:name w:val="Annexe1"/>
    <w:lvl w:ilvl="0">
      <w:start w:val="1"/>
      <w:numFmt w:val="upperLetter"/>
      <w:suff w:val="nothing"/>
      <w:lvlText w:val="Annexe %1 "/>
      <w:lvlJc w:val="left"/>
      <w:pPr>
        <w:ind w:left="57" w:firstLine="0"/>
      </w:pPr>
      <w:rPr>
        <w:rFonts w:hint="default"/>
      </w:rPr>
    </w:lvl>
    <w:lvl w:ilvl="1">
      <w:start w:val="1"/>
      <w:numFmt w:val="decimal"/>
      <w:suff w:val="nothing"/>
      <w:lvlText w:val="%1.%2."/>
      <w:lvlJc w:val="left"/>
      <w:pPr>
        <w:ind w:left="737" w:hanging="680"/>
      </w:pPr>
      <w:rPr>
        <w:rFonts w:hint="default"/>
      </w:rPr>
    </w:lvl>
    <w:lvl w:ilvl="2">
      <w:start w:val="1"/>
      <w:numFmt w:val="decimal"/>
      <w:suff w:val="nothing"/>
      <w:lvlText w:val="%1.%2.%3."/>
      <w:lvlJc w:val="left"/>
      <w:pPr>
        <w:ind w:left="908" w:hanging="851"/>
      </w:pPr>
      <w:rPr>
        <w:rFonts w:hint="default"/>
      </w:rPr>
    </w:lvl>
    <w:lvl w:ilvl="3">
      <w:start w:val="1"/>
      <w:numFmt w:val="decimal"/>
      <w:suff w:val="nothing"/>
      <w:lvlText w:val="%1.%2.%3.%4."/>
      <w:lvlJc w:val="left"/>
      <w:pPr>
        <w:ind w:left="1078" w:hanging="964"/>
      </w:pPr>
      <w:rPr>
        <w:rFonts w:hint="default"/>
      </w:rPr>
    </w:lvl>
    <w:lvl w:ilvl="4">
      <w:start w:val="1"/>
      <w:numFmt w:val="decimal"/>
      <w:suff w:val="nothing"/>
      <w:lvlText w:val="%1.%2.%3.%4.%5."/>
      <w:lvlJc w:val="left"/>
      <w:pPr>
        <w:ind w:left="1248" w:hanging="1134"/>
      </w:pPr>
      <w:rPr>
        <w:rFonts w:hint="default"/>
      </w:rPr>
    </w:lvl>
    <w:lvl w:ilvl="5">
      <w:start w:val="1"/>
      <w:numFmt w:val="decimal"/>
      <w:suff w:val="nothing"/>
      <w:lvlText w:val="%1.%2.%3.%4.%5.%6."/>
      <w:lvlJc w:val="left"/>
      <w:pPr>
        <w:ind w:left="1361" w:hanging="1247"/>
      </w:pPr>
      <w:rPr>
        <w:rFonts w:hint="default"/>
      </w:rPr>
    </w:lvl>
    <w:lvl w:ilvl="6">
      <w:start w:val="1"/>
      <w:numFmt w:val="decimal"/>
      <w:suff w:val="nothing"/>
      <w:lvlText w:val="%1.%2.%3.%4.%5.%6.%7."/>
      <w:lvlJc w:val="left"/>
      <w:pPr>
        <w:ind w:left="765" w:hanging="708"/>
      </w:pPr>
      <w:rPr>
        <w:rFonts w:hint="default"/>
      </w:rPr>
    </w:lvl>
    <w:lvl w:ilvl="7">
      <w:start w:val="1"/>
      <w:numFmt w:val="decimal"/>
      <w:suff w:val="nothing"/>
      <w:lvlText w:val="%1.%2.%3.%4.%5.%6.%7.%8."/>
      <w:lvlJc w:val="left"/>
      <w:pPr>
        <w:ind w:left="57" w:firstLine="0"/>
      </w:pPr>
      <w:rPr>
        <w:rFonts w:hint="default"/>
      </w:rPr>
    </w:lvl>
    <w:lvl w:ilvl="8">
      <w:start w:val="1"/>
      <w:numFmt w:val="decimal"/>
      <w:suff w:val="nothing"/>
      <w:lvlText w:val="%1.%2.%3.%4.%5.%6.%7.%8.%9."/>
      <w:lvlJc w:val="left"/>
      <w:pPr>
        <w:ind w:left="57" w:firstLine="0"/>
      </w:pPr>
      <w:rPr>
        <w:rFonts w:hint="default"/>
      </w:rPr>
    </w:lvl>
  </w:abstractNum>
  <w:abstractNum w:abstractNumId="12" w15:restartNumberingAfterBreak="0">
    <w:nsid w:val="0C6C2D06"/>
    <w:multiLevelType w:val="multilevel"/>
    <w:tmpl w:val="4336E804"/>
    <w:lvl w:ilvl="0">
      <w:start w:val="1"/>
      <w:numFmt w:val="upperLetter"/>
      <w:pStyle w:val="annexe1"/>
      <w:lvlText w:val="Annexe %1 "/>
      <w:lvlJc w:val="left"/>
      <w:pPr>
        <w:tabs>
          <w:tab w:val="num" w:pos="4962"/>
        </w:tabs>
        <w:ind w:left="4962" w:hanging="1985"/>
      </w:pPr>
      <w:rPr>
        <w:rFonts w:hint="default"/>
      </w:rPr>
    </w:lvl>
    <w:lvl w:ilvl="1">
      <w:start w:val="1"/>
      <w:numFmt w:val="decimal"/>
      <w:pStyle w:val="annexe2"/>
      <w:lvlText w:val="%1.%2."/>
      <w:lvlJc w:val="left"/>
      <w:pPr>
        <w:tabs>
          <w:tab w:val="num" w:pos="8931"/>
        </w:tabs>
        <w:ind w:left="8931" w:hanging="851"/>
      </w:pPr>
      <w:rPr>
        <w:rFonts w:hint="default"/>
      </w:rPr>
    </w:lvl>
    <w:lvl w:ilvl="2">
      <w:start w:val="1"/>
      <w:numFmt w:val="decimal"/>
      <w:pStyle w:val="annexe3"/>
      <w:lvlText w:val="%1.%2.%3."/>
      <w:lvlJc w:val="left"/>
      <w:pPr>
        <w:tabs>
          <w:tab w:val="num" w:pos="1134"/>
        </w:tabs>
        <w:ind w:left="1134" w:hanging="1134"/>
      </w:pPr>
      <w:rPr>
        <w:rFonts w:hint="default"/>
      </w:rPr>
    </w:lvl>
    <w:lvl w:ilvl="3">
      <w:start w:val="1"/>
      <w:numFmt w:val="decimal"/>
      <w:pStyle w:val="annexe4"/>
      <w:lvlText w:val="%1.%2.%3.%4."/>
      <w:lvlJc w:val="left"/>
      <w:pPr>
        <w:tabs>
          <w:tab w:val="num" w:pos="1418"/>
        </w:tabs>
        <w:ind w:left="1418" w:hanging="1418"/>
      </w:pPr>
      <w:rPr>
        <w:rFonts w:hint="default"/>
      </w:rPr>
    </w:lvl>
    <w:lvl w:ilvl="4">
      <w:start w:val="1"/>
      <w:numFmt w:val="decimal"/>
      <w:pStyle w:val="annexe5"/>
      <w:lvlText w:val="%1.%2.%3.%4.%5."/>
      <w:lvlJc w:val="left"/>
      <w:pPr>
        <w:tabs>
          <w:tab w:val="num" w:pos="1701"/>
        </w:tabs>
        <w:ind w:left="1701" w:hanging="1701"/>
      </w:pPr>
      <w:rPr>
        <w:rFonts w:hint="default"/>
      </w:rPr>
    </w:lvl>
    <w:lvl w:ilvl="5">
      <w:start w:val="1"/>
      <w:numFmt w:val="decimal"/>
      <w:pStyle w:val="annexe6"/>
      <w:lvlText w:val="%1.%2.%3.%4.%5.%6."/>
      <w:lvlJc w:val="left"/>
      <w:pPr>
        <w:tabs>
          <w:tab w:val="num" w:pos="1985"/>
        </w:tabs>
        <w:ind w:left="1985" w:hanging="1985"/>
      </w:pPr>
      <w:rPr>
        <w:rFonts w:hint="default"/>
      </w:rPr>
    </w:lvl>
    <w:lvl w:ilvl="6">
      <w:start w:val="1"/>
      <w:numFmt w:val="decimal"/>
      <w:pStyle w:val="annexe7"/>
      <w:lvlText w:val="%1.%2.%3.%4.%5.%6.%7."/>
      <w:lvlJc w:val="left"/>
      <w:pPr>
        <w:tabs>
          <w:tab w:val="num" w:pos="2268"/>
        </w:tabs>
        <w:ind w:left="2268" w:hanging="2268"/>
      </w:pPr>
      <w:rPr>
        <w:rFonts w:hint="default"/>
      </w:rPr>
    </w:lvl>
    <w:lvl w:ilvl="7">
      <w:start w:val="1"/>
      <w:numFmt w:val="decimal"/>
      <w:pStyle w:val="annexe8"/>
      <w:lvlText w:val="%1.%2.%3.%4.%5.%6.%7.%8."/>
      <w:lvlJc w:val="left"/>
      <w:pPr>
        <w:tabs>
          <w:tab w:val="num" w:pos="2552"/>
        </w:tabs>
        <w:ind w:left="2552" w:hanging="2552"/>
      </w:pPr>
      <w:rPr>
        <w:rFonts w:hint="default"/>
      </w:rPr>
    </w:lvl>
    <w:lvl w:ilvl="8">
      <w:start w:val="1"/>
      <w:numFmt w:val="decimal"/>
      <w:pStyle w:val="annexe9"/>
      <w:lvlText w:val="%1.%2.%3.%4.%5.%6.%7.%8.%9."/>
      <w:lvlJc w:val="left"/>
      <w:pPr>
        <w:tabs>
          <w:tab w:val="num" w:pos="2835"/>
        </w:tabs>
        <w:ind w:left="2835" w:hanging="2835"/>
      </w:pPr>
      <w:rPr>
        <w:rFonts w:hint="default"/>
      </w:rPr>
    </w:lvl>
  </w:abstractNum>
  <w:abstractNum w:abstractNumId="13" w15:restartNumberingAfterBreak="0">
    <w:nsid w:val="111F755B"/>
    <w:multiLevelType w:val="hybridMultilevel"/>
    <w:tmpl w:val="0D4C9B30"/>
    <w:lvl w:ilvl="0" w:tplc="E59E8C6E">
      <w:start w:val="517"/>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F">
      <w:start w:val="1"/>
      <w:numFmt w:val="decimal"/>
      <w:lvlText w:val="%4."/>
      <w:lvlJc w:val="left"/>
      <w:pPr>
        <w:tabs>
          <w:tab w:val="num" w:pos="2520"/>
        </w:tabs>
        <w:ind w:left="2520" w:hanging="360"/>
      </w:pPr>
      <w:rPr>
        <w:rFonts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22434A0"/>
    <w:multiLevelType w:val="hybridMultilevel"/>
    <w:tmpl w:val="39EEB436"/>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5" w15:restartNumberingAfterBreak="0">
    <w:nsid w:val="161E3B81"/>
    <w:multiLevelType w:val="hybridMultilevel"/>
    <w:tmpl w:val="F9F0323A"/>
    <w:lvl w:ilvl="0" w:tplc="040C0001">
      <w:start w:val="1"/>
      <w:numFmt w:val="bullet"/>
      <w:lvlText w:val=""/>
      <w:lvlJc w:val="left"/>
      <w:pPr>
        <w:ind w:left="2476" w:hanging="360"/>
      </w:pPr>
      <w:rPr>
        <w:rFonts w:ascii="Symbol" w:hAnsi="Symbol" w:hint="default"/>
      </w:rPr>
    </w:lvl>
    <w:lvl w:ilvl="1" w:tplc="040C0003" w:tentative="1">
      <w:start w:val="1"/>
      <w:numFmt w:val="bullet"/>
      <w:lvlText w:val="o"/>
      <w:lvlJc w:val="left"/>
      <w:pPr>
        <w:ind w:left="3196" w:hanging="360"/>
      </w:pPr>
      <w:rPr>
        <w:rFonts w:ascii="Courier New" w:hAnsi="Courier New" w:cs="Courier New" w:hint="default"/>
      </w:rPr>
    </w:lvl>
    <w:lvl w:ilvl="2" w:tplc="040C0005" w:tentative="1">
      <w:start w:val="1"/>
      <w:numFmt w:val="bullet"/>
      <w:lvlText w:val=""/>
      <w:lvlJc w:val="left"/>
      <w:pPr>
        <w:ind w:left="3916" w:hanging="360"/>
      </w:pPr>
      <w:rPr>
        <w:rFonts w:ascii="Wingdings" w:hAnsi="Wingdings" w:hint="default"/>
      </w:rPr>
    </w:lvl>
    <w:lvl w:ilvl="3" w:tplc="040C0001" w:tentative="1">
      <w:start w:val="1"/>
      <w:numFmt w:val="bullet"/>
      <w:lvlText w:val=""/>
      <w:lvlJc w:val="left"/>
      <w:pPr>
        <w:ind w:left="4636" w:hanging="360"/>
      </w:pPr>
      <w:rPr>
        <w:rFonts w:ascii="Symbol" w:hAnsi="Symbol" w:hint="default"/>
      </w:rPr>
    </w:lvl>
    <w:lvl w:ilvl="4" w:tplc="040C0003" w:tentative="1">
      <w:start w:val="1"/>
      <w:numFmt w:val="bullet"/>
      <w:lvlText w:val="o"/>
      <w:lvlJc w:val="left"/>
      <w:pPr>
        <w:ind w:left="5356" w:hanging="360"/>
      </w:pPr>
      <w:rPr>
        <w:rFonts w:ascii="Courier New" w:hAnsi="Courier New" w:cs="Courier New" w:hint="default"/>
      </w:rPr>
    </w:lvl>
    <w:lvl w:ilvl="5" w:tplc="040C0005" w:tentative="1">
      <w:start w:val="1"/>
      <w:numFmt w:val="bullet"/>
      <w:lvlText w:val=""/>
      <w:lvlJc w:val="left"/>
      <w:pPr>
        <w:ind w:left="6076" w:hanging="360"/>
      </w:pPr>
      <w:rPr>
        <w:rFonts w:ascii="Wingdings" w:hAnsi="Wingdings" w:hint="default"/>
      </w:rPr>
    </w:lvl>
    <w:lvl w:ilvl="6" w:tplc="040C0001" w:tentative="1">
      <w:start w:val="1"/>
      <w:numFmt w:val="bullet"/>
      <w:lvlText w:val=""/>
      <w:lvlJc w:val="left"/>
      <w:pPr>
        <w:ind w:left="6796" w:hanging="360"/>
      </w:pPr>
      <w:rPr>
        <w:rFonts w:ascii="Symbol" w:hAnsi="Symbol" w:hint="default"/>
      </w:rPr>
    </w:lvl>
    <w:lvl w:ilvl="7" w:tplc="040C0003" w:tentative="1">
      <w:start w:val="1"/>
      <w:numFmt w:val="bullet"/>
      <w:lvlText w:val="o"/>
      <w:lvlJc w:val="left"/>
      <w:pPr>
        <w:ind w:left="7516" w:hanging="360"/>
      </w:pPr>
      <w:rPr>
        <w:rFonts w:ascii="Courier New" w:hAnsi="Courier New" w:cs="Courier New" w:hint="default"/>
      </w:rPr>
    </w:lvl>
    <w:lvl w:ilvl="8" w:tplc="040C0005" w:tentative="1">
      <w:start w:val="1"/>
      <w:numFmt w:val="bullet"/>
      <w:lvlText w:val=""/>
      <w:lvlJc w:val="left"/>
      <w:pPr>
        <w:ind w:left="8236" w:hanging="360"/>
      </w:pPr>
      <w:rPr>
        <w:rFonts w:ascii="Wingdings" w:hAnsi="Wingdings" w:hint="default"/>
      </w:rPr>
    </w:lvl>
  </w:abstractNum>
  <w:abstractNum w:abstractNumId="16" w15:restartNumberingAfterBreak="0">
    <w:nsid w:val="167A04F3"/>
    <w:multiLevelType w:val="hybridMultilevel"/>
    <w:tmpl w:val="AB7EA546"/>
    <w:lvl w:ilvl="0" w:tplc="550E553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8B5B04"/>
    <w:multiLevelType w:val="hybridMultilevel"/>
    <w:tmpl w:val="CE0A0F94"/>
    <w:lvl w:ilvl="0" w:tplc="040C0003">
      <w:start w:val="1"/>
      <w:numFmt w:val="bullet"/>
      <w:lvlText w:val="o"/>
      <w:lvlJc w:val="left"/>
      <w:pPr>
        <w:tabs>
          <w:tab w:val="num" w:pos="3141"/>
        </w:tabs>
        <w:ind w:left="3141" w:hanging="360"/>
      </w:pPr>
      <w:rPr>
        <w:rFonts w:ascii="Courier New" w:hAnsi="Courier New" w:cs="Courier New" w:hint="default"/>
      </w:rPr>
    </w:lvl>
    <w:lvl w:ilvl="1" w:tplc="040C0003" w:tentative="1">
      <w:start w:val="1"/>
      <w:numFmt w:val="bullet"/>
      <w:lvlText w:val="o"/>
      <w:lvlJc w:val="left"/>
      <w:pPr>
        <w:tabs>
          <w:tab w:val="num" w:pos="3861"/>
        </w:tabs>
        <w:ind w:left="3861" w:hanging="360"/>
      </w:pPr>
      <w:rPr>
        <w:rFonts w:ascii="Courier New" w:hAnsi="Courier New" w:cs="Courier New" w:hint="default"/>
      </w:rPr>
    </w:lvl>
    <w:lvl w:ilvl="2" w:tplc="040C0005" w:tentative="1">
      <w:start w:val="1"/>
      <w:numFmt w:val="bullet"/>
      <w:lvlText w:val=""/>
      <w:lvlJc w:val="left"/>
      <w:pPr>
        <w:tabs>
          <w:tab w:val="num" w:pos="4581"/>
        </w:tabs>
        <w:ind w:left="4581" w:hanging="360"/>
      </w:pPr>
      <w:rPr>
        <w:rFonts w:ascii="Wingdings" w:hAnsi="Wingdings" w:hint="default"/>
      </w:rPr>
    </w:lvl>
    <w:lvl w:ilvl="3" w:tplc="040C0001" w:tentative="1">
      <w:start w:val="1"/>
      <w:numFmt w:val="bullet"/>
      <w:lvlText w:val=""/>
      <w:lvlJc w:val="left"/>
      <w:pPr>
        <w:tabs>
          <w:tab w:val="num" w:pos="5301"/>
        </w:tabs>
        <w:ind w:left="5301" w:hanging="360"/>
      </w:pPr>
      <w:rPr>
        <w:rFonts w:ascii="Symbol" w:hAnsi="Symbol" w:hint="default"/>
      </w:rPr>
    </w:lvl>
    <w:lvl w:ilvl="4" w:tplc="040C0003" w:tentative="1">
      <w:start w:val="1"/>
      <w:numFmt w:val="bullet"/>
      <w:lvlText w:val="o"/>
      <w:lvlJc w:val="left"/>
      <w:pPr>
        <w:tabs>
          <w:tab w:val="num" w:pos="6021"/>
        </w:tabs>
        <w:ind w:left="6021" w:hanging="360"/>
      </w:pPr>
      <w:rPr>
        <w:rFonts w:ascii="Courier New" w:hAnsi="Courier New" w:cs="Courier New" w:hint="default"/>
      </w:rPr>
    </w:lvl>
    <w:lvl w:ilvl="5" w:tplc="040C0005" w:tentative="1">
      <w:start w:val="1"/>
      <w:numFmt w:val="bullet"/>
      <w:lvlText w:val=""/>
      <w:lvlJc w:val="left"/>
      <w:pPr>
        <w:tabs>
          <w:tab w:val="num" w:pos="6741"/>
        </w:tabs>
        <w:ind w:left="6741" w:hanging="360"/>
      </w:pPr>
      <w:rPr>
        <w:rFonts w:ascii="Wingdings" w:hAnsi="Wingdings" w:hint="default"/>
      </w:rPr>
    </w:lvl>
    <w:lvl w:ilvl="6" w:tplc="040C0001" w:tentative="1">
      <w:start w:val="1"/>
      <w:numFmt w:val="bullet"/>
      <w:lvlText w:val=""/>
      <w:lvlJc w:val="left"/>
      <w:pPr>
        <w:tabs>
          <w:tab w:val="num" w:pos="7461"/>
        </w:tabs>
        <w:ind w:left="7461" w:hanging="360"/>
      </w:pPr>
      <w:rPr>
        <w:rFonts w:ascii="Symbol" w:hAnsi="Symbol" w:hint="default"/>
      </w:rPr>
    </w:lvl>
    <w:lvl w:ilvl="7" w:tplc="040C0003" w:tentative="1">
      <w:start w:val="1"/>
      <w:numFmt w:val="bullet"/>
      <w:lvlText w:val="o"/>
      <w:lvlJc w:val="left"/>
      <w:pPr>
        <w:tabs>
          <w:tab w:val="num" w:pos="8181"/>
        </w:tabs>
        <w:ind w:left="8181" w:hanging="360"/>
      </w:pPr>
      <w:rPr>
        <w:rFonts w:ascii="Courier New" w:hAnsi="Courier New" w:cs="Courier New" w:hint="default"/>
      </w:rPr>
    </w:lvl>
    <w:lvl w:ilvl="8" w:tplc="040C0005" w:tentative="1">
      <w:start w:val="1"/>
      <w:numFmt w:val="bullet"/>
      <w:lvlText w:val=""/>
      <w:lvlJc w:val="left"/>
      <w:pPr>
        <w:tabs>
          <w:tab w:val="num" w:pos="8901"/>
        </w:tabs>
        <w:ind w:left="8901" w:hanging="360"/>
      </w:pPr>
      <w:rPr>
        <w:rFonts w:ascii="Wingdings" w:hAnsi="Wingdings" w:hint="default"/>
      </w:rPr>
    </w:lvl>
  </w:abstractNum>
  <w:abstractNum w:abstractNumId="18" w15:restartNumberingAfterBreak="0">
    <w:nsid w:val="19AD2A98"/>
    <w:multiLevelType w:val="hybridMultilevel"/>
    <w:tmpl w:val="6AAA6BD2"/>
    <w:lvl w:ilvl="0" w:tplc="040C0001">
      <w:start w:val="1"/>
      <w:numFmt w:val="bullet"/>
      <w:lvlText w:val=""/>
      <w:lvlJc w:val="left"/>
      <w:pPr>
        <w:ind w:left="2061" w:hanging="360"/>
      </w:pPr>
      <w:rPr>
        <w:rFonts w:ascii="Symbol" w:hAnsi="Symbol" w:hint="default"/>
      </w:rPr>
    </w:lvl>
    <w:lvl w:ilvl="1" w:tplc="040C0003">
      <w:start w:val="1"/>
      <w:numFmt w:val="bullet"/>
      <w:lvlText w:val="o"/>
      <w:lvlJc w:val="left"/>
      <w:pPr>
        <w:ind w:left="2781" w:hanging="360"/>
      </w:pPr>
      <w:rPr>
        <w:rFonts w:ascii="Courier New" w:hAnsi="Courier New" w:cs="Courier New" w:hint="default"/>
      </w:rPr>
    </w:lvl>
    <w:lvl w:ilvl="2" w:tplc="040C0005">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9" w15:restartNumberingAfterBreak="0">
    <w:nsid w:val="1B0700D3"/>
    <w:multiLevelType w:val="hybridMultilevel"/>
    <w:tmpl w:val="ACC81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B984619"/>
    <w:multiLevelType w:val="hybridMultilevel"/>
    <w:tmpl w:val="C808657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1F677B5D"/>
    <w:multiLevelType w:val="hybridMultilevel"/>
    <w:tmpl w:val="FD02F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FD02C9E"/>
    <w:multiLevelType w:val="hybridMultilevel"/>
    <w:tmpl w:val="E4C864B6"/>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3" w15:restartNumberingAfterBreak="0">
    <w:nsid w:val="20662594"/>
    <w:multiLevelType w:val="hybridMultilevel"/>
    <w:tmpl w:val="9C141FA4"/>
    <w:lvl w:ilvl="0" w:tplc="E59E8C6E">
      <w:start w:val="517"/>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4267482"/>
    <w:multiLevelType w:val="hybridMultilevel"/>
    <w:tmpl w:val="E884CDF8"/>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5" w15:restartNumberingAfterBreak="0">
    <w:nsid w:val="28492885"/>
    <w:multiLevelType w:val="hybridMultilevel"/>
    <w:tmpl w:val="815AC258"/>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6" w15:restartNumberingAfterBreak="0">
    <w:nsid w:val="30C818C3"/>
    <w:multiLevelType w:val="multilevel"/>
    <w:tmpl w:val="E7EABDF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7F870A2"/>
    <w:multiLevelType w:val="hybridMultilevel"/>
    <w:tmpl w:val="8C0E5A06"/>
    <w:lvl w:ilvl="0" w:tplc="E9EA6DE0">
      <w:start w:val="1"/>
      <w:numFmt w:val="bullet"/>
      <w:pStyle w:val="ExigencesTitrePuce"/>
      <w:lvlText w:val=""/>
      <w:lvlJc w:val="left"/>
      <w:pPr>
        <w:tabs>
          <w:tab w:val="num" w:pos="227"/>
        </w:tabs>
        <w:ind w:left="227" w:hanging="227"/>
      </w:pPr>
      <w:rPr>
        <w:rFonts w:ascii="Symbol" w:hAnsi="Symbol" w:hint="default"/>
      </w:rPr>
    </w:lvl>
    <w:lvl w:ilvl="1" w:tplc="9132C99C" w:tentative="1">
      <w:start w:val="1"/>
      <w:numFmt w:val="bullet"/>
      <w:lvlText w:val="o"/>
      <w:lvlJc w:val="left"/>
      <w:pPr>
        <w:tabs>
          <w:tab w:val="num" w:pos="1440"/>
        </w:tabs>
        <w:ind w:left="1440" w:hanging="360"/>
      </w:pPr>
      <w:rPr>
        <w:rFonts w:ascii="Courier New" w:hAnsi="Courier New" w:cs="Courier New" w:hint="default"/>
      </w:rPr>
    </w:lvl>
    <w:lvl w:ilvl="2" w:tplc="0BAE87C0" w:tentative="1">
      <w:start w:val="1"/>
      <w:numFmt w:val="bullet"/>
      <w:lvlText w:val=""/>
      <w:lvlJc w:val="left"/>
      <w:pPr>
        <w:tabs>
          <w:tab w:val="num" w:pos="2160"/>
        </w:tabs>
        <w:ind w:left="2160" w:hanging="360"/>
      </w:pPr>
      <w:rPr>
        <w:rFonts w:ascii="Wingdings" w:hAnsi="Wingdings" w:hint="default"/>
      </w:rPr>
    </w:lvl>
    <w:lvl w:ilvl="3" w:tplc="68F4EAB8" w:tentative="1">
      <w:start w:val="1"/>
      <w:numFmt w:val="bullet"/>
      <w:lvlText w:val=""/>
      <w:lvlJc w:val="left"/>
      <w:pPr>
        <w:tabs>
          <w:tab w:val="num" w:pos="2880"/>
        </w:tabs>
        <w:ind w:left="2880" w:hanging="360"/>
      </w:pPr>
      <w:rPr>
        <w:rFonts w:ascii="Symbol" w:hAnsi="Symbol" w:hint="default"/>
      </w:rPr>
    </w:lvl>
    <w:lvl w:ilvl="4" w:tplc="289437B6" w:tentative="1">
      <w:start w:val="1"/>
      <w:numFmt w:val="bullet"/>
      <w:lvlText w:val="o"/>
      <w:lvlJc w:val="left"/>
      <w:pPr>
        <w:tabs>
          <w:tab w:val="num" w:pos="3600"/>
        </w:tabs>
        <w:ind w:left="3600" w:hanging="360"/>
      </w:pPr>
      <w:rPr>
        <w:rFonts w:ascii="Courier New" w:hAnsi="Courier New" w:cs="Courier New" w:hint="default"/>
      </w:rPr>
    </w:lvl>
    <w:lvl w:ilvl="5" w:tplc="A57CFE14" w:tentative="1">
      <w:start w:val="1"/>
      <w:numFmt w:val="bullet"/>
      <w:lvlText w:val=""/>
      <w:lvlJc w:val="left"/>
      <w:pPr>
        <w:tabs>
          <w:tab w:val="num" w:pos="4320"/>
        </w:tabs>
        <w:ind w:left="4320" w:hanging="360"/>
      </w:pPr>
      <w:rPr>
        <w:rFonts w:ascii="Wingdings" w:hAnsi="Wingdings" w:hint="default"/>
      </w:rPr>
    </w:lvl>
    <w:lvl w:ilvl="6" w:tplc="FABED36E" w:tentative="1">
      <w:start w:val="1"/>
      <w:numFmt w:val="bullet"/>
      <w:lvlText w:val=""/>
      <w:lvlJc w:val="left"/>
      <w:pPr>
        <w:tabs>
          <w:tab w:val="num" w:pos="5040"/>
        </w:tabs>
        <w:ind w:left="5040" w:hanging="360"/>
      </w:pPr>
      <w:rPr>
        <w:rFonts w:ascii="Symbol" w:hAnsi="Symbol" w:hint="default"/>
      </w:rPr>
    </w:lvl>
    <w:lvl w:ilvl="7" w:tplc="E004B33E" w:tentative="1">
      <w:start w:val="1"/>
      <w:numFmt w:val="bullet"/>
      <w:lvlText w:val="o"/>
      <w:lvlJc w:val="left"/>
      <w:pPr>
        <w:tabs>
          <w:tab w:val="num" w:pos="5760"/>
        </w:tabs>
        <w:ind w:left="5760" w:hanging="360"/>
      </w:pPr>
      <w:rPr>
        <w:rFonts w:ascii="Courier New" w:hAnsi="Courier New" w:cs="Courier New" w:hint="default"/>
      </w:rPr>
    </w:lvl>
    <w:lvl w:ilvl="8" w:tplc="C58E7F5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BCA797A"/>
    <w:multiLevelType w:val="hybridMultilevel"/>
    <w:tmpl w:val="7DF6E608"/>
    <w:lvl w:ilvl="0" w:tplc="BB5415EC">
      <w:start w:val="1"/>
      <w:numFmt w:val="bullet"/>
      <w:lvlText w:val="-"/>
      <w:lvlJc w:val="left"/>
      <w:pPr>
        <w:tabs>
          <w:tab w:val="num" w:pos="360"/>
        </w:tabs>
        <w:ind w:left="360" w:hanging="360"/>
      </w:pPr>
      <w:rPr>
        <w:rFonts w:ascii="Arial" w:hAnsi="Arial" w:hint="default"/>
      </w:rPr>
    </w:lvl>
    <w:lvl w:ilvl="1" w:tplc="4D4604A4">
      <w:start w:val="1"/>
      <w:numFmt w:val="bullet"/>
      <w:lvlText w:val=""/>
      <w:lvlJc w:val="left"/>
      <w:pPr>
        <w:tabs>
          <w:tab w:val="num" w:pos="1515"/>
        </w:tabs>
        <w:ind w:left="1515" w:hanging="435"/>
      </w:pPr>
      <w:rPr>
        <w:rFonts w:ascii="Symbol" w:eastAsia="Times New Roman" w:hAnsi="Symbo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A76B1B"/>
    <w:multiLevelType w:val="hybridMultilevel"/>
    <w:tmpl w:val="6C046AA6"/>
    <w:lvl w:ilvl="0" w:tplc="040C0001">
      <w:start w:val="1"/>
      <w:numFmt w:val="bullet"/>
      <w:lvlText w:val=""/>
      <w:lvlJc w:val="left"/>
      <w:pPr>
        <w:ind w:left="2061" w:hanging="360"/>
      </w:pPr>
      <w:rPr>
        <w:rFonts w:ascii="Symbol" w:hAnsi="Symbol" w:hint="default"/>
      </w:rPr>
    </w:lvl>
    <w:lvl w:ilvl="1" w:tplc="04429622">
      <w:numFmt w:val="bullet"/>
      <w:lvlText w:val="-"/>
      <w:lvlJc w:val="left"/>
      <w:pPr>
        <w:ind w:left="2781" w:hanging="360"/>
      </w:pPr>
      <w:rPr>
        <w:rFonts w:ascii="Calibri" w:eastAsiaTheme="minorHAnsi" w:hAnsi="Calibri" w:cs="Calibri"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30" w15:restartNumberingAfterBreak="0">
    <w:nsid w:val="4E9748FC"/>
    <w:multiLevelType w:val="hybridMultilevel"/>
    <w:tmpl w:val="95EA990A"/>
    <w:lvl w:ilvl="0" w:tplc="9EDCDC58">
      <w:numFmt w:val="bullet"/>
      <w:lvlText w:val="-"/>
      <w:lvlJc w:val="left"/>
      <w:pPr>
        <w:ind w:left="1080" w:hanging="360"/>
      </w:pPr>
      <w:rPr>
        <w:rFonts w:ascii="Calibri" w:eastAsia="Times New Roman" w:hAnsi="Calibri" w:cs="Times New Roman" w:hint="default"/>
      </w:rPr>
    </w:lvl>
    <w:lvl w:ilvl="1" w:tplc="040C0003">
      <w:start w:val="1"/>
      <w:numFmt w:val="bullet"/>
      <w:lvlText w:val="o"/>
      <w:lvlJc w:val="left"/>
      <w:pPr>
        <w:ind w:left="1800" w:hanging="360"/>
      </w:pPr>
      <w:rPr>
        <w:rFonts w:ascii="Courier New" w:hAnsi="Courier New" w:cs="Times New Roman"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Times New Roman"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Times New Roman" w:hint="default"/>
      </w:rPr>
    </w:lvl>
    <w:lvl w:ilvl="8" w:tplc="040C0005">
      <w:start w:val="1"/>
      <w:numFmt w:val="bullet"/>
      <w:lvlText w:val=""/>
      <w:lvlJc w:val="left"/>
      <w:pPr>
        <w:ind w:left="6840" w:hanging="360"/>
      </w:pPr>
      <w:rPr>
        <w:rFonts w:ascii="Wingdings" w:hAnsi="Wingdings" w:hint="default"/>
      </w:rPr>
    </w:lvl>
  </w:abstractNum>
  <w:abstractNum w:abstractNumId="31" w15:restartNumberingAfterBreak="0">
    <w:nsid w:val="538851BE"/>
    <w:multiLevelType w:val="hybridMultilevel"/>
    <w:tmpl w:val="430C8F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DE785B"/>
    <w:multiLevelType w:val="hybridMultilevel"/>
    <w:tmpl w:val="337ED59C"/>
    <w:lvl w:ilvl="0" w:tplc="040C0001">
      <w:start w:val="1"/>
      <w:numFmt w:val="bullet"/>
      <w:lvlText w:val=""/>
      <w:lvlJc w:val="left"/>
      <w:pPr>
        <w:tabs>
          <w:tab w:val="num" w:pos="360"/>
        </w:tabs>
        <w:ind w:left="360" w:hanging="360"/>
      </w:pPr>
      <w:rPr>
        <w:rFonts w:ascii="Symbol" w:hAnsi="Symbol" w:hint="default"/>
      </w:rPr>
    </w:lvl>
    <w:lvl w:ilvl="1" w:tplc="4D4604A4">
      <w:start w:val="1"/>
      <w:numFmt w:val="bullet"/>
      <w:lvlText w:val=""/>
      <w:lvlJc w:val="left"/>
      <w:pPr>
        <w:tabs>
          <w:tab w:val="num" w:pos="1515"/>
        </w:tabs>
        <w:ind w:left="1515" w:hanging="435"/>
      </w:pPr>
      <w:rPr>
        <w:rFonts w:ascii="Symbol" w:eastAsia="Times New Roman" w:hAnsi="Symbo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7E67C5"/>
    <w:multiLevelType w:val="hybridMultilevel"/>
    <w:tmpl w:val="85D840DA"/>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34" w15:restartNumberingAfterBreak="0">
    <w:nsid w:val="5B632BA2"/>
    <w:multiLevelType w:val="multilevel"/>
    <w:tmpl w:val="0E6A6C1E"/>
    <w:lvl w:ilvl="0">
      <w:start w:val="1"/>
      <w:numFmt w:val="decimal"/>
      <w:pStyle w:val="Titre1"/>
      <w:isLgl/>
      <w:lvlText w:val="%1."/>
      <w:lvlJc w:val="left"/>
      <w:pPr>
        <w:tabs>
          <w:tab w:val="num" w:pos="7087"/>
        </w:tabs>
        <w:ind w:left="7087" w:hanging="567"/>
      </w:pPr>
      <w:rPr>
        <w:rFonts w:hint="default"/>
      </w:rPr>
    </w:lvl>
    <w:lvl w:ilvl="1">
      <w:start w:val="1"/>
      <w:numFmt w:val="decimal"/>
      <w:pStyle w:val="Titre2"/>
      <w:lvlText w:val="%1.%2."/>
      <w:lvlJc w:val="left"/>
      <w:pPr>
        <w:tabs>
          <w:tab w:val="num" w:pos="992"/>
        </w:tabs>
        <w:ind w:left="992" w:hanging="851"/>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418"/>
        </w:tabs>
        <w:ind w:left="1418" w:hanging="1418"/>
      </w:pPr>
      <w:rPr>
        <w:rFonts w:hint="default"/>
      </w:rPr>
    </w:lvl>
    <w:lvl w:ilvl="4">
      <w:start w:val="1"/>
      <w:numFmt w:val="decimal"/>
      <w:pStyle w:val="Titre5"/>
      <w:lvlText w:val="%1.%2.%3.%4.%5."/>
      <w:lvlJc w:val="left"/>
      <w:pPr>
        <w:tabs>
          <w:tab w:val="num" w:pos="1701"/>
        </w:tabs>
        <w:ind w:left="1701" w:hanging="1701"/>
      </w:pPr>
      <w:rPr>
        <w:rFonts w:hint="default"/>
      </w:rPr>
    </w:lvl>
    <w:lvl w:ilvl="5">
      <w:start w:val="1"/>
      <w:numFmt w:val="decimal"/>
      <w:pStyle w:val="Titre6"/>
      <w:lvlText w:val="%1.%2.%3.%4.%5.%6."/>
      <w:lvlJc w:val="left"/>
      <w:pPr>
        <w:tabs>
          <w:tab w:val="num" w:pos="1985"/>
        </w:tabs>
        <w:ind w:left="1985" w:hanging="1985"/>
      </w:pPr>
      <w:rPr>
        <w:rFonts w:hint="default"/>
      </w:rPr>
    </w:lvl>
    <w:lvl w:ilvl="6">
      <w:start w:val="1"/>
      <w:numFmt w:val="decimal"/>
      <w:pStyle w:val="Titre7"/>
      <w:lvlText w:val="%1.%2.%3.%4.%5.%6.%7."/>
      <w:lvlJc w:val="left"/>
      <w:pPr>
        <w:tabs>
          <w:tab w:val="num" w:pos="2268"/>
        </w:tabs>
        <w:ind w:left="2268" w:hanging="2268"/>
      </w:pPr>
      <w:rPr>
        <w:rFonts w:hint="default"/>
      </w:rPr>
    </w:lvl>
    <w:lvl w:ilvl="7">
      <w:start w:val="1"/>
      <w:numFmt w:val="decimal"/>
      <w:pStyle w:val="Titre8"/>
      <w:lvlText w:val="%1.%2.%3.%4.%5.%6.%7.%8."/>
      <w:lvlJc w:val="left"/>
      <w:pPr>
        <w:tabs>
          <w:tab w:val="num" w:pos="2552"/>
        </w:tabs>
        <w:ind w:left="2552" w:hanging="2552"/>
      </w:pPr>
      <w:rPr>
        <w:rFonts w:hint="default"/>
      </w:rPr>
    </w:lvl>
    <w:lvl w:ilvl="8">
      <w:start w:val="1"/>
      <w:numFmt w:val="decimal"/>
      <w:pStyle w:val="Titre9"/>
      <w:lvlText w:val="%1.%2.%3.%4.%5.%6.%7.%8.%9."/>
      <w:lvlJc w:val="left"/>
      <w:pPr>
        <w:tabs>
          <w:tab w:val="num" w:pos="2835"/>
        </w:tabs>
        <w:ind w:left="2835" w:hanging="2835"/>
      </w:pPr>
      <w:rPr>
        <w:rFonts w:hint="default"/>
      </w:rPr>
    </w:lvl>
  </w:abstractNum>
  <w:abstractNum w:abstractNumId="35" w15:restartNumberingAfterBreak="0">
    <w:nsid w:val="60113762"/>
    <w:multiLevelType w:val="hybridMultilevel"/>
    <w:tmpl w:val="C7F6DF32"/>
    <w:lvl w:ilvl="0" w:tplc="E59E8C6E">
      <w:start w:val="517"/>
      <w:numFmt w:val="bullet"/>
      <w:lvlText w:val="-"/>
      <w:lvlJc w:val="left"/>
      <w:pPr>
        <w:tabs>
          <w:tab w:val="num" w:pos="2061"/>
        </w:tabs>
        <w:ind w:left="2061"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DE777B"/>
    <w:multiLevelType w:val="hybridMultilevel"/>
    <w:tmpl w:val="1D92F434"/>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37" w15:restartNumberingAfterBreak="0">
    <w:nsid w:val="6BC3628D"/>
    <w:multiLevelType w:val="hybridMultilevel"/>
    <w:tmpl w:val="28523E5A"/>
    <w:lvl w:ilvl="0" w:tplc="04429622">
      <w:numFmt w:val="bullet"/>
      <w:lvlText w:val="-"/>
      <w:lvlJc w:val="left"/>
      <w:pPr>
        <w:ind w:left="1069" w:hanging="360"/>
      </w:pPr>
      <w:rPr>
        <w:rFonts w:ascii="Calibri" w:eastAsiaTheme="minorHAnsi"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8" w15:restartNumberingAfterBreak="0">
    <w:nsid w:val="6C3800AA"/>
    <w:multiLevelType w:val="hybridMultilevel"/>
    <w:tmpl w:val="720EE4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D5B0685"/>
    <w:multiLevelType w:val="hybridMultilevel"/>
    <w:tmpl w:val="A770E7B4"/>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0" w15:restartNumberingAfterBreak="0">
    <w:nsid w:val="6E642E96"/>
    <w:multiLevelType w:val="hybridMultilevel"/>
    <w:tmpl w:val="C40A3998"/>
    <w:lvl w:ilvl="0" w:tplc="040C0001">
      <w:start w:val="1"/>
      <w:numFmt w:val="bullet"/>
      <w:lvlText w:val=""/>
      <w:lvlJc w:val="left"/>
      <w:pPr>
        <w:ind w:left="2421" w:hanging="360"/>
      </w:pPr>
      <w:rPr>
        <w:rFonts w:ascii="Symbol" w:hAnsi="Symbol" w:hint="default"/>
      </w:rPr>
    </w:lvl>
    <w:lvl w:ilvl="1" w:tplc="040C0003">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1" w15:restartNumberingAfterBreak="0">
    <w:nsid w:val="6F4A329C"/>
    <w:multiLevelType w:val="hybridMultilevel"/>
    <w:tmpl w:val="72FA832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2" w15:restartNumberingAfterBreak="0">
    <w:nsid w:val="6FA7272D"/>
    <w:multiLevelType w:val="hybridMultilevel"/>
    <w:tmpl w:val="C2304236"/>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num w:numId="1">
    <w:abstractNumId w:val="34"/>
  </w:num>
  <w:num w:numId="2">
    <w:abstractNumId w:val="12"/>
  </w:num>
  <w:num w:numId="3">
    <w:abstractNumId w:val="34"/>
  </w:num>
  <w:num w:numId="4">
    <w:abstractNumId w:val="12"/>
  </w:num>
  <w:num w:numId="5">
    <w:abstractNumId w:val="34"/>
  </w:num>
  <w:num w:numId="6">
    <w:abstractNumId w:val="12"/>
  </w:num>
  <w:num w:numId="7">
    <w:abstractNumId w:val="34"/>
  </w:num>
  <w:num w:numId="8">
    <w:abstractNumId w:val="12"/>
  </w:num>
  <w:num w:numId="9">
    <w:abstractNumId w:val="34"/>
  </w:num>
  <w:num w:numId="10">
    <w:abstractNumId w:val="12"/>
  </w:num>
  <w:num w:numId="11">
    <w:abstractNumId w:val="34"/>
  </w:num>
  <w:num w:numId="12">
    <w:abstractNumId w:val="12"/>
  </w:num>
  <w:num w:numId="13">
    <w:abstractNumId w:val="34"/>
  </w:num>
  <w:num w:numId="14">
    <w:abstractNumId w:val="12"/>
  </w:num>
  <w:num w:numId="15">
    <w:abstractNumId w:val="34"/>
  </w:num>
  <w:num w:numId="16">
    <w:abstractNumId w:val="12"/>
  </w:num>
  <w:num w:numId="17">
    <w:abstractNumId w:val="34"/>
  </w:num>
  <w:num w:numId="18">
    <w:abstractNumId w:val="12"/>
  </w:num>
  <w:num w:numId="19">
    <w:abstractNumId w:val="27"/>
  </w:num>
  <w:num w:numId="20">
    <w:abstractNumId w:val="8"/>
  </w:num>
  <w:num w:numId="21">
    <w:abstractNumId w:val="3"/>
  </w:num>
  <w:num w:numId="22">
    <w:abstractNumId w:val="2"/>
  </w:num>
  <w:num w:numId="23">
    <w:abstractNumId w:val="1"/>
  </w:num>
  <w:num w:numId="24">
    <w:abstractNumId w:val="0"/>
  </w:num>
  <w:num w:numId="25">
    <w:abstractNumId w:val="9"/>
  </w:num>
  <w:num w:numId="26">
    <w:abstractNumId w:val="7"/>
  </w:num>
  <w:num w:numId="27">
    <w:abstractNumId w:val="6"/>
  </w:num>
  <w:num w:numId="28">
    <w:abstractNumId w:val="5"/>
  </w:num>
  <w:num w:numId="29">
    <w:abstractNumId w:val="4"/>
  </w:num>
  <w:num w:numId="30">
    <w:abstractNumId w:val="23"/>
  </w:num>
  <w:num w:numId="31">
    <w:abstractNumId w:val="35"/>
  </w:num>
  <w:num w:numId="32">
    <w:abstractNumId w:val="30"/>
  </w:num>
  <w:num w:numId="33">
    <w:abstractNumId w:val="31"/>
  </w:num>
  <w:num w:numId="34">
    <w:abstractNumId w:val="28"/>
  </w:num>
  <w:num w:numId="35">
    <w:abstractNumId w:val="13"/>
  </w:num>
  <w:num w:numId="36">
    <w:abstractNumId w:val="38"/>
  </w:num>
  <w:num w:numId="37">
    <w:abstractNumId w:val="10"/>
  </w:num>
  <w:num w:numId="38">
    <w:abstractNumId w:val="29"/>
  </w:num>
  <w:num w:numId="39">
    <w:abstractNumId w:val="42"/>
  </w:num>
  <w:num w:numId="40">
    <w:abstractNumId w:val="17"/>
  </w:num>
  <w:num w:numId="41">
    <w:abstractNumId w:val="18"/>
  </w:num>
  <w:num w:numId="42">
    <w:abstractNumId w:val="22"/>
  </w:num>
  <w:num w:numId="43">
    <w:abstractNumId w:val="40"/>
  </w:num>
  <w:num w:numId="44">
    <w:abstractNumId w:val="14"/>
  </w:num>
  <w:num w:numId="45">
    <w:abstractNumId w:val="21"/>
  </w:num>
  <w:num w:numId="46">
    <w:abstractNumId w:val="24"/>
  </w:num>
  <w:num w:numId="47">
    <w:abstractNumId w:val="20"/>
  </w:num>
  <w:num w:numId="48">
    <w:abstractNumId w:val="39"/>
  </w:num>
  <w:num w:numId="49">
    <w:abstractNumId w:val="15"/>
  </w:num>
  <w:num w:numId="50">
    <w:abstractNumId w:val="25"/>
  </w:num>
  <w:num w:numId="51">
    <w:abstractNumId w:val="36"/>
  </w:num>
  <w:num w:numId="52">
    <w:abstractNumId w:val="32"/>
  </w:num>
  <w:num w:numId="53">
    <w:abstractNumId w:val="33"/>
  </w:num>
  <w:num w:numId="54">
    <w:abstractNumId w:val="37"/>
  </w:num>
  <w:num w:numId="55">
    <w:abstractNumId w:val="41"/>
  </w:num>
  <w:num w:numId="56">
    <w:abstractNumId w:val="19"/>
  </w:num>
  <w:num w:numId="57">
    <w:abstractNumId w:val="16"/>
  </w:num>
  <w:num w:numId="58">
    <w:abstractNumId w:val="26"/>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retie Laura">
    <w15:presenceInfo w15:providerId="AD" w15:userId="S-1-5-21-335591254-3743126510-2744721249-113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embedSystemFonts/>
  <w:activeWritingStyle w:appName="MSWord" w:lang="fr-FR" w:vendorID="9" w:dllVersion="512" w:checkStyle="1"/>
  <w:activeWritingStyle w:appName="MSWord" w:lang="en-GB" w:vendorID="8" w:dllVersion="513"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Window.ActivePane.View.Type" w:val="3"/>
    <w:docVar w:name="DisplayPageBoundaries" w:val="true"/>
    <w:docVar w:name="DocumentMap" w:val="true"/>
    <w:docVar w:name="Exi_Devant" w:val="Faux"/>
    <w:docVar w:name="Exi_InclurePrefixe" w:val="Faux"/>
    <w:docVar w:name="Exi_Prefixe" w:val="PAC"/>
    <w:docVar w:name="Exi_Style" w:val="Exigences_Nom"/>
    <w:docVar w:name="gdocAFF_CONFID" w:val="Vrai"/>
    <w:docVar w:name="gdocAUTEURS" w:val="TEODOMANTE Sylvain_x0009_DNO/DA /AQ"/>
    <w:docVar w:name="gdocCheminBase" w:val="\\to05res04\GdocBasesPartagees\Structures\CNES\CST\DCT\"/>
    <w:docVar w:name="gdocCODEDIFFUSION" w:val="E"/>
    <w:docVar w:name="gdocCODEEMETTEUR" w:val="CN"/>
    <w:docVar w:name="gdocCODEPROJET" w:val="proj"/>
    <w:docVar w:name="gdocCONFIDENTIALITE" w:val="P"/>
    <w:docVar w:name="gdocCONTRAT" w:val="Néant"/>
    <w:docVar w:name="gdocCouleurChamps" w:val="9"/>
    <w:docVar w:name="gdocDATEEDITION" w:val="23/11/2021"/>
    <w:docVar w:name="gdocDATERELECTURE" w:val="23/11/2021"/>
    <w:docVar w:name="gdocDATEREVISION" w:val="23/11/2021"/>
    <w:docVar w:name="gdocDIRECTION" w:val="CNES"/>
    <w:docVar w:name="gdocDOC" w:val="OUI"/>
    <w:docVar w:name="gdocDOCRATTACHES" w:val="Ce document vit seul"/>
    <w:docVar w:name="gdocEDITION" w:val="PR"/>
    <w:docVar w:name="gdocExiInclureConformite" w:val="Faux"/>
    <w:docVar w:name="gdocExiInclureCorps" w:val="Vrai"/>
    <w:docVar w:name="gdocExiInclureJustificatif" w:val="Vrai"/>
    <w:docVar w:name="gdocExiInclureNiveau" w:val="Faux"/>
    <w:docVar w:name="gdocExiInclureReponse" w:val="Faux"/>
    <w:docVar w:name="gdocExiInclureTitre" w:val="Vrai"/>
    <w:docVar w:name="gdocExiInclureVerification" w:val="Faux"/>
    <w:docVar w:name="gdocExiLigne0" w:val="Titre"/>
    <w:docVar w:name="gdocExiLigne1" w:val="Corps"/>
    <w:docVar w:name="gdocExiLigne2" w:val="Justificatif"/>
    <w:docVar w:name="gdocExiLigne3" w:val="Réponse"/>
    <w:docVar w:name="gdocExiLigne4" w:val="Vérification"/>
    <w:docVar w:name="gdocExiLigne5" w:val="Niveau"/>
    <w:docVar w:name="gdocFiligraneSensibIsSet" w:val="OUI"/>
    <w:docVar w:name="gdocFormatNumero" w:val="000"/>
    <w:docVar w:name="gdocFormatSousNumero" w:val="0"/>
    <w:docVar w:name="gdocGLOSSAIREInfoBulles" w:val="NON"/>
    <w:docVar w:name="gdocGLOSSAIRERECURSIF" w:val="NON"/>
    <w:docVar w:name="gdocGLOSSAIRETRI" w:val="NON"/>
    <w:docVar w:name="gdocLANGUE" w:val="FR"/>
    <w:docVar w:name="gdocLangueModele" w:val="français"/>
    <w:docVar w:name="gdocLOCALISATION" w:val="DNO/DA/AQ"/>
    <w:docVar w:name="gdocMODEDRAFT" w:val="NON"/>
    <w:docVar w:name="gdocMOTSCLES" w:val="Qualité, Gestion de Configuration, accord cadre, exigences"/>
    <w:docVar w:name="gdocNbMarques" w:val="1"/>
    <w:docVar w:name="gdocNBPAGESLIMINAIRES" w:val="5"/>
    <w:docVar w:name="gdocNBPAGESSUP" w:val="0"/>
    <w:docVar w:name="gdocNomBase" w:val="ACSIS-ACCIOME"/>
    <w:docVar w:name="gdocNOUVEAU" w:val="NON"/>
    <w:docVar w:name="gdocPasSousNumero" w:val="1"/>
    <w:docVar w:name="gdocPasUnique" w:val="10"/>
    <w:docVar w:name="gdocPremierNumero" w:val="010"/>
    <w:docVar w:name="gdocPROJET" w:val="ACCORD-CADRE"/>
    <w:docVar w:name="gdocPROJETLOGO" w:val="tmp"/>
    <w:docVar w:name="gdocRELECTURE" w:val="00"/>
    <w:docVar w:name="gdocRESUME" w:val="Ce document présente les exigences qualité et de gestion de configuration à appliquer dans des accords cadre informatique pour ce qui concerne les activités de développement et de maintenance."/>
    <w:docVar w:name="gdocREVISION" w:val="00"/>
    <w:docVar w:name="gdocService" w:val="ACSIS-ACCIOME"/>
    <w:docVar w:name="gdocSOMMAIREDEBUT" w:val="1"/>
    <w:docVar w:name="gdocSOMMAIREFIN" w:val="9"/>
    <w:docVar w:name="gdocSOUSDIRECTION" w:val="Direction du Centre de Toulouse"/>
    <w:docVar w:name="gdocSSDLOGO" w:val="tmp"/>
    <w:docVar w:name="gdocTITREDOC" w:val="EXIGENCES QUALITE ET GESTION DE CONFIGURATION"/>
    <w:docVar w:name="gdocTITRETYPEDOC" w:val="EXIGENCES DE REALISATION"/>
    <w:docVar w:name="gdocTypeModele" w:val="Industriel"/>
    <w:docVar w:name="gdocVALIDEURS" w:val="TEODOMANTE Sylvain_x0009_DNO/DA /AQ"/>
    <w:docVar w:name="gdocVersion" w:val="4.5.1"/>
    <w:docVar w:name="gdocVOLUME" w:val="1"/>
    <w:docVar w:name="gECSSM50B_COMPANY_ADDRESS" w:val="CNES TOULOUSE (CST) : 18 av. E.Belin 31401 TOULOUSE Cedex 9"/>
    <w:docVar w:name="gmatCouvAlias" w:val="$Alias"/>
    <w:docVar w:name="gmatCouvCommentaire" w:val="Commentaire"/>
    <w:docVar w:name="gmatCouvConformite" w:val="Conformité"/>
    <w:docVar w:name="gmatCouvDocument" w:val="Doc"/>
    <w:docVar w:name="gmatCouverture" w:val="Couvert par"/>
    <w:docVar w:name="gmatCouvExigences1" w:val="Exigences"/>
    <w:docVar w:name="gmatCouvExigences2" w:val="Exigence"/>
    <w:docVar w:name="gmatCouvNiveau" w:val="Niveau"/>
    <w:docVar w:name="gmatCouvPage1" w:val="Page"/>
    <w:docVar w:name="gmatCouvPage2" w:val="Page"/>
    <w:docVar w:name="gmatCouvReponse" w:val="Type rép."/>
    <w:docVar w:name="gmatCouvTitre1" w:val="Titre"/>
    <w:docVar w:name="gmatCouvTitre2" w:val="Titre"/>
    <w:docVar w:name="gmatCouvVerification1" w:val="Type Vérif"/>
    <w:docVar w:name="gmatCouvVerification2" w:val="Type Vérif"/>
    <w:docVar w:name="gmatRepAlias" w:val="$Alias"/>
    <w:docVar w:name="gmatRepCommentaire" w:val="Commentaire"/>
    <w:docVar w:name="gmatRepConformite" w:val="Conformité"/>
    <w:docVar w:name="gmatRepDocument" w:val="Doc"/>
    <w:docVar w:name="gmatRepExigences1" w:val="Exigence"/>
    <w:docVar w:name="gmatRepExigences2" w:val="Exigences"/>
    <w:docVar w:name="gmatRepNiveau" w:val="Niveau"/>
    <w:docVar w:name="gmatRepPage" w:val="Page"/>
    <w:docVar w:name="gmatRepRepond" w:val="Répond à"/>
    <w:docVar w:name="gmatRepReponse" w:val="Type rép."/>
    <w:docVar w:name="gmatRepTitre" w:val="Titre"/>
    <w:docVar w:name="gmatRepVerification" w:val="Vérification"/>
    <w:docVar w:name="ProtectGDOCSections" w:val="False"/>
    <w:docVar w:name="ShowComments" w:val="true"/>
    <w:docVar w:name="ShowFormatChanges" w:val="true"/>
    <w:docVar w:name="ShowInkAnnotations" w:val="true"/>
    <w:docVar w:name="ShowInsertionsAndDeletions" w:val="true"/>
    <w:docVar w:name="ShowRevisionsAndComments" w:val="true"/>
    <w:docVar w:name="WordVersion" w:val="_x000b__x0009_Microsoft Word 16.0 (16.0.5188)_x000b__x0009_\\Bacchus\Gdoc\ModeleGDOC.dot_x000b__x0009_Version GDOC : v4.5.1_x000b__x0009_Base projet : \\to05res04\GdocBasesPartagees\Structures\CNES\CST\DCT\ACSIS-ACCIOME"/>
    <w:docVar w:name="X-AC-E-BILAN" w:val="10"/>
    <w:docVar w:name="X-AC-E-GAR" w:val="20"/>
    <w:docVar w:name="X-AC-E-GENE" w:val="80"/>
    <w:docVar w:name="X-AC-E-JALON" w:val="50"/>
    <w:docVar w:name="X-AC-E-MAINT" w:val="110"/>
    <w:docVar w:name="X-AC-E-REC" w:val="70"/>
    <w:docVar w:name="X-AC-E-SYST" w:val="40"/>
    <w:docVar w:name="X-AC-E-TST" w:val="10"/>
    <w:docVar w:name="X-AC-G-PEC" w:val="30"/>
    <w:docVar w:name="X-AC-G-PLAN" w:val="40"/>
    <w:docVar w:name="X-AC-M-CD" w:val="30"/>
    <w:docVar w:name="X-AC-M-COMM" w:val="80"/>
    <w:docVar w:name="X-AC-M-GC" w:val="10"/>
    <w:docVar w:name="X-AC-M-MAINT" w:val="20"/>
    <w:docVar w:name="X-AC-M-OTP" w:val="30"/>
    <w:docVar w:name="X-AC-M-REF" w:val="50"/>
    <w:docVar w:name="X-AC-M-RISQ" w:val="50"/>
    <w:docVar w:name="X-AC-Q-ABCD" w:val="90"/>
    <w:docVar w:name="X-AC-Q-GENE" w:val="130"/>
    <w:docVar w:name="X-AC-Q-niveauE" w:val="20"/>
    <w:docVar w:name="X-E-GENE" w:val="50"/>
    <w:docVar w:name="X-E-MAINT" w:val="1510"/>
    <w:docVar w:name="X--E-MAINT" w:val="1510"/>
    <w:docVar w:name="X-E-REC" w:val="1520"/>
    <w:docVar w:name="X-E-REC_" w:val="10"/>
    <w:docVar w:name="X-E-TST" w:val="10"/>
    <w:docVar w:name="X-FAC_G_PAC" w:val="10"/>
    <w:docVar w:name="X-FAC-E-CONSULT" w:val="40"/>
    <w:docVar w:name="X-FAC-G-AUDIT" w:val="10"/>
    <w:docVar w:name="X-FAC-G-BNA" w:val="70"/>
    <w:docVar w:name="X-FAC-G-COMPET" w:val="20"/>
    <w:docVar w:name="X-FAC-G-CONSULT" w:val="10"/>
    <w:docVar w:name="X-FAC-G-PAC" w:val="120"/>
    <w:docVar w:name="X-FAC-G-PAPAC" w:val="10"/>
    <w:docVar w:name="X-FAC-M-CONSULT" w:val="10"/>
    <w:docVar w:name="X-FAC-M-PGCAC" w:val="20"/>
    <w:docVar w:name="X-FAC-M-PMAC" w:val="60"/>
    <w:docVar w:name="X-FAC-Q-CMMI" w:val="10"/>
    <w:docVar w:name="X-FAC-Q-CONSULT" w:val="30"/>
    <w:docVar w:name="X-FAC-Q-PAPAC" w:val="150"/>
    <w:docVar w:name="X-G-PLAN" w:val="20"/>
    <w:docVar w:name="X-G-TOTO" w:val="10"/>
    <w:docVar w:name="X-QUAL" w:val="10"/>
    <w:docVar w:name="X--QUAL-PAP" w:val="30"/>
    <w:docVar w:name="X-TOTO" w:val="10"/>
    <w:docVar w:name="X-TOTO2" w:val="10"/>
    <w:docVar w:name="ZoomPercentage" w:val="128"/>
  </w:docVars>
  <w:rsids>
    <w:rsidRoot w:val="00454750"/>
    <w:rsid w:val="000013FA"/>
    <w:rsid w:val="00003363"/>
    <w:rsid w:val="000037A7"/>
    <w:rsid w:val="00003973"/>
    <w:rsid w:val="00003B03"/>
    <w:rsid w:val="000056AC"/>
    <w:rsid w:val="000064A2"/>
    <w:rsid w:val="00007F18"/>
    <w:rsid w:val="000100F6"/>
    <w:rsid w:val="00010B2B"/>
    <w:rsid w:val="000114A1"/>
    <w:rsid w:val="00011E99"/>
    <w:rsid w:val="000144A9"/>
    <w:rsid w:val="000170D7"/>
    <w:rsid w:val="000171A5"/>
    <w:rsid w:val="000179D6"/>
    <w:rsid w:val="00017A80"/>
    <w:rsid w:val="00017B08"/>
    <w:rsid w:val="00022FF2"/>
    <w:rsid w:val="00023D0F"/>
    <w:rsid w:val="00025A31"/>
    <w:rsid w:val="00025B1B"/>
    <w:rsid w:val="0002664C"/>
    <w:rsid w:val="00027B0F"/>
    <w:rsid w:val="00030AAD"/>
    <w:rsid w:val="00030CB9"/>
    <w:rsid w:val="00030DA2"/>
    <w:rsid w:val="00032897"/>
    <w:rsid w:val="00035498"/>
    <w:rsid w:val="00035786"/>
    <w:rsid w:val="000370C0"/>
    <w:rsid w:val="0004142F"/>
    <w:rsid w:val="000418D8"/>
    <w:rsid w:val="00042041"/>
    <w:rsid w:val="000421E6"/>
    <w:rsid w:val="000443DC"/>
    <w:rsid w:val="00044CDD"/>
    <w:rsid w:val="00044D9E"/>
    <w:rsid w:val="00046FE8"/>
    <w:rsid w:val="000471C9"/>
    <w:rsid w:val="000475F2"/>
    <w:rsid w:val="000476DD"/>
    <w:rsid w:val="00047D99"/>
    <w:rsid w:val="00047EC0"/>
    <w:rsid w:val="000505C6"/>
    <w:rsid w:val="00050B67"/>
    <w:rsid w:val="0005148F"/>
    <w:rsid w:val="000605B0"/>
    <w:rsid w:val="00061BE6"/>
    <w:rsid w:val="00062793"/>
    <w:rsid w:val="00062BE1"/>
    <w:rsid w:val="00063140"/>
    <w:rsid w:val="00063B33"/>
    <w:rsid w:val="00063B7D"/>
    <w:rsid w:val="00064B61"/>
    <w:rsid w:val="00067459"/>
    <w:rsid w:val="000678F7"/>
    <w:rsid w:val="00067FF7"/>
    <w:rsid w:val="00070846"/>
    <w:rsid w:val="00071A44"/>
    <w:rsid w:val="00071C36"/>
    <w:rsid w:val="00071C75"/>
    <w:rsid w:val="00071CE4"/>
    <w:rsid w:val="00071E57"/>
    <w:rsid w:val="00072070"/>
    <w:rsid w:val="000724B7"/>
    <w:rsid w:val="00072C51"/>
    <w:rsid w:val="00073D66"/>
    <w:rsid w:val="00074CCF"/>
    <w:rsid w:val="00075A48"/>
    <w:rsid w:val="00075A5A"/>
    <w:rsid w:val="000767AD"/>
    <w:rsid w:val="00076A38"/>
    <w:rsid w:val="00077060"/>
    <w:rsid w:val="00077221"/>
    <w:rsid w:val="00077857"/>
    <w:rsid w:val="000800AB"/>
    <w:rsid w:val="000802D4"/>
    <w:rsid w:val="000809B5"/>
    <w:rsid w:val="00081BE1"/>
    <w:rsid w:val="00082431"/>
    <w:rsid w:val="00082C2D"/>
    <w:rsid w:val="00084AD3"/>
    <w:rsid w:val="00084BE5"/>
    <w:rsid w:val="00085777"/>
    <w:rsid w:val="00086490"/>
    <w:rsid w:val="00090D87"/>
    <w:rsid w:val="000919F8"/>
    <w:rsid w:val="00092B71"/>
    <w:rsid w:val="00093ACF"/>
    <w:rsid w:val="000953C0"/>
    <w:rsid w:val="000955C6"/>
    <w:rsid w:val="00095E1A"/>
    <w:rsid w:val="0009704E"/>
    <w:rsid w:val="000A0A8F"/>
    <w:rsid w:val="000A28F7"/>
    <w:rsid w:val="000A3935"/>
    <w:rsid w:val="000A4C48"/>
    <w:rsid w:val="000A4EA1"/>
    <w:rsid w:val="000A5088"/>
    <w:rsid w:val="000B0382"/>
    <w:rsid w:val="000B03B3"/>
    <w:rsid w:val="000B189A"/>
    <w:rsid w:val="000B2DE7"/>
    <w:rsid w:val="000B3D26"/>
    <w:rsid w:val="000B7156"/>
    <w:rsid w:val="000B7F1F"/>
    <w:rsid w:val="000C03F9"/>
    <w:rsid w:val="000C0B6C"/>
    <w:rsid w:val="000C1965"/>
    <w:rsid w:val="000C261A"/>
    <w:rsid w:val="000C5FA3"/>
    <w:rsid w:val="000C65E8"/>
    <w:rsid w:val="000D0FDE"/>
    <w:rsid w:val="000D1E93"/>
    <w:rsid w:val="000D2CB0"/>
    <w:rsid w:val="000D2F51"/>
    <w:rsid w:val="000D433A"/>
    <w:rsid w:val="000D4A04"/>
    <w:rsid w:val="000D6D2D"/>
    <w:rsid w:val="000E099F"/>
    <w:rsid w:val="000E12B4"/>
    <w:rsid w:val="000E279E"/>
    <w:rsid w:val="000E4E15"/>
    <w:rsid w:val="000E5AB5"/>
    <w:rsid w:val="000E5FE4"/>
    <w:rsid w:val="000E6066"/>
    <w:rsid w:val="000E669F"/>
    <w:rsid w:val="000E66F4"/>
    <w:rsid w:val="000F010B"/>
    <w:rsid w:val="000F0A65"/>
    <w:rsid w:val="000F0AED"/>
    <w:rsid w:val="000F0E6D"/>
    <w:rsid w:val="000F163E"/>
    <w:rsid w:val="000F1A40"/>
    <w:rsid w:val="000F2E74"/>
    <w:rsid w:val="000F2FF7"/>
    <w:rsid w:val="000F3C8F"/>
    <w:rsid w:val="000F3DB4"/>
    <w:rsid w:val="000F46AA"/>
    <w:rsid w:val="000F4753"/>
    <w:rsid w:val="000F6694"/>
    <w:rsid w:val="000F69F4"/>
    <w:rsid w:val="000F792D"/>
    <w:rsid w:val="000F7B3D"/>
    <w:rsid w:val="00101D2E"/>
    <w:rsid w:val="00102A8A"/>
    <w:rsid w:val="00103895"/>
    <w:rsid w:val="001042B3"/>
    <w:rsid w:val="00104463"/>
    <w:rsid w:val="00106868"/>
    <w:rsid w:val="00107A33"/>
    <w:rsid w:val="00107D50"/>
    <w:rsid w:val="0011039A"/>
    <w:rsid w:val="001114F6"/>
    <w:rsid w:val="001138B9"/>
    <w:rsid w:val="00114621"/>
    <w:rsid w:val="00115A33"/>
    <w:rsid w:val="0012196C"/>
    <w:rsid w:val="00121A2D"/>
    <w:rsid w:val="00122E46"/>
    <w:rsid w:val="00123189"/>
    <w:rsid w:val="00124C16"/>
    <w:rsid w:val="001261F1"/>
    <w:rsid w:val="00126AE8"/>
    <w:rsid w:val="00133761"/>
    <w:rsid w:val="00134168"/>
    <w:rsid w:val="001352CE"/>
    <w:rsid w:val="0013589B"/>
    <w:rsid w:val="001362B3"/>
    <w:rsid w:val="00137A20"/>
    <w:rsid w:val="0014019C"/>
    <w:rsid w:val="00141174"/>
    <w:rsid w:val="00141B22"/>
    <w:rsid w:val="0014222C"/>
    <w:rsid w:val="00142AC0"/>
    <w:rsid w:val="00143AD3"/>
    <w:rsid w:val="001446B9"/>
    <w:rsid w:val="00144A78"/>
    <w:rsid w:val="00145F83"/>
    <w:rsid w:val="00146EC7"/>
    <w:rsid w:val="00151292"/>
    <w:rsid w:val="0015143D"/>
    <w:rsid w:val="0015167C"/>
    <w:rsid w:val="00152EC2"/>
    <w:rsid w:val="001538A8"/>
    <w:rsid w:val="0015549B"/>
    <w:rsid w:val="00155A10"/>
    <w:rsid w:val="00156B89"/>
    <w:rsid w:val="00156B96"/>
    <w:rsid w:val="00160BBC"/>
    <w:rsid w:val="00160F29"/>
    <w:rsid w:val="00161F16"/>
    <w:rsid w:val="001623A1"/>
    <w:rsid w:val="001628C0"/>
    <w:rsid w:val="00162F83"/>
    <w:rsid w:val="001630D5"/>
    <w:rsid w:val="00163F40"/>
    <w:rsid w:val="0016440C"/>
    <w:rsid w:val="00164809"/>
    <w:rsid w:val="001649FF"/>
    <w:rsid w:val="00165758"/>
    <w:rsid w:val="00166A41"/>
    <w:rsid w:val="00167B00"/>
    <w:rsid w:val="0017086C"/>
    <w:rsid w:val="00173256"/>
    <w:rsid w:val="00174A44"/>
    <w:rsid w:val="001763C6"/>
    <w:rsid w:val="00180705"/>
    <w:rsid w:val="00180D9F"/>
    <w:rsid w:val="00182082"/>
    <w:rsid w:val="00182453"/>
    <w:rsid w:val="00182753"/>
    <w:rsid w:val="0018601B"/>
    <w:rsid w:val="00186951"/>
    <w:rsid w:val="00186AAB"/>
    <w:rsid w:val="001906D7"/>
    <w:rsid w:val="0019076E"/>
    <w:rsid w:val="00191329"/>
    <w:rsid w:val="00191617"/>
    <w:rsid w:val="00191A7D"/>
    <w:rsid w:val="00192151"/>
    <w:rsid w:val="00192ABD"/>
    <w:rsid w:val="00192E39"/>
    <w:rsid w:val="00193B13"/>
    <w:rsid w:val="001951B6"/>
    <w:rsid w:val="001960CC"/>
    <w:rsid w:val="0019698E"/>
    <w:rsid w:val="001A1930"/>
    <w:rsid w:val="001A1EE9"/>
    <w:rsid w:val="001A47A9"/>
    <w:rsid w:val="001A484E"/>
    <w:rsid w:val="001A7CF7"/>
    <w:rsid w:val="001B10EA"/>
    <w:rsid w:val="001B3184"/>
    <w:rsid w:val="001B3E35"/>
    <w:rsid w:val="001B3FFC"/>
    <w:rsid w:val="001B4067"/>
    <w:rsid w:val="001B4272"/>
    <w:rsid w:val="001B5108"/>
    <w:rsid w:val="001B76EA"/>
    <w:rsid w:val="001C0653"/>
    <w:rsid w:val="001C0C46"/>
    <w:rsid w:val="001C1A96"/>
    <w:rsid w:val="001C235F"/>
    <w:rsid w:val="001C3A0E"/>
    <w:rsid w:val="001C6A0C"/>
    <w:rsid w:val="001C784B"/>
    <w:rsid w:val="001D0044"/>
    <w:rsid w:val="001D0C11"/>
    <w:rsid w:val="001D1725"/>
    <w:rsid w:val="001D2099"/>
    <w:rsid w:val="001D23FA"/>
    <w:rsid w:val="001D303C"/>
    <w:rsid w:val="001D4107"/>
    <w:rsid w:val="001D4718"/>
    <w:rsid w:val="001D484D"/>
    <w:rsid w:val="001D5D4B"/>
    <w:rsid w:val="001D6BA4"/>
    <w:rsid w:val="001D704D"/>
    <w:rsid w:val="001D7529"/>
    <w:rsid w:val="001E14C7"/>
    <w:rsid w:val="001E1CC4"/>
    <w:rsid w:val="001E1DED"/>
    <w:rsid w:val="001E4203"/>
    <w:rsid w:val="001E4993"/>
    <w:rsid w:val="001E79FF"/>
    <w:rsid w:val="001F4370"/>
    <w:rsid w:val="001F4DB6"/>
    <w:rsid w:val="001F513C"/>
    <w:rsid w:val="001F53D8"/>
    <w:rsid w:val="001F6186"/>
    <w:rsid w:val="001F6AE6"/>
    <w:rsid w:val="00200404"/>
    <w:rsid w:val="00201AB4"/>
    <w:rsid w:val="00205E8B"/>
    <w:rsid w:val="00206554"/>
    <w:rsid w:val="00206C25"/>
    <w:rsid w:val="00210974"/>
    <w:rsid w:val="0021168C"/>
    <w:rsid w:val="0021194C"/>
    <w:rsid w:val="002123C0"/>
    <w:rsid w:val="002126DF"/>
    <w:rsid w:val="00213598"/>
    <w:rsid w:val="00214F74"/>
    <w:rsid w:val="00215522"/>
    <w:rsid w:val="002163ED"/>
    <w:rsid w:val="00220614"/>
    <w:rsid w:val="00220CB0"/>
    <w:rsid w:val="00221CC0"/>
    <w:rsid w:val="00226441"/>
    <w:rsid w:val="00227361"/>
    <w:rsid w:val="0022763C"/>
    <w:rsid w:val="0023122A"/>
    <w:rsid w:val="002315ED"/>
    <w:rsid w:val="002319B8"/>
    <w:rsid w:val="0023224A"/>
    <w:rsid w:val="00233358"/>
    <w:rsid w:val="002334D0"/>
    <w:rsid w:val="002344CF"/>
    <w:rsid w:val="00235643"/>
    <w:rsid w:val="0023565D"/>
    <w:rsid w:val="002368A7"/>
    <w:rsid w:val="002405FC"/>
    <w:rsid w:val="00240BAA"/>
    <w:rsid w:val="0024167D"/>
    <w:rsid w:val="00241E86"/>
    <w:rsid w:val="0024299D"/>
    <w:rsid w:val="002449B0"/>
    <w:rsid w:val="00244F25"/>
    <w:rsid w:val="002451D0"/>
    <w:rsid w:val="0024728F"/>
    <w:rsid w:val="00250FF3"/>
    <w:rsid w:val="002525E6"/>
    <w:rsid w:val="002539D3"/>
    <w:rsid w:val="00253ECB"/>
    <w:rsid w:val="00253F28"/>
    <w:rsid w:val="0025529F"/>
    <w:rsid w:val="00255BDD"/>
    <w:rsid w:val="002573EE"/>
    <w:rsid w:val="0026040C"/>
    <w:rsid w:val="0026044F"/>
    <w:rsid w:val="00260876"/>
    <w:rsid w:val="00260914"/>
    <w:rsid w:val="00261B38"/>
    <w:rsid w:val="00264299"/>
    <w:rsid w:val="00264A6C"/>
    <w:rsid w:val="002651E9"/>
    <w:rsid w:val="0026527C"/>
    <w:rsid w:val="00265655"/>
    <w:rsid w:val="0026678A"/>
    <w:rsid w:val="00267DD8"/>
    <w:rsid w:val="002711C1"/>
    <w:rsid w:val="002713EA"/>
    <w:rsid w:val="00271F50"/>
    <w:rsid w:val="00272378"/>
    <w:rsid w:val="00272A38"/>
    <w:rsid w:val="0027439B"/>
    <w:rsid w:val="00274E90"/>
    <w:rsid w:val="00275D11"/>
    <w:rsid w:val="00276561"/>
    <w:rsid w:val="00277139"/>
    <w:rsid w:val="002804A1"/>
    <w:rsid w:val="00280842"/>
    <w:rsid w:val="00282C98"/>
    <w:rsid w:val="0028684A"/>
    <w:rsid w:val="00287D43"/>
    <w:rsid w:val="00290BF5"/>
    <w:rsid w:val="00291414"/>
    <w:rsid w:val="00291871"/>
    <w:rsid w:val="00291B5D"/>
    <w:rsid w:val="00293088"/>
    <w:rsid w:val="002931D4"/>
    <w:rsid w:val="00293338"/>
    <w:rsid w:val="0029355A"/>
    <w:rsid w:val="00293CC5"/>
    <w:rsid w:val="0029463E"/>
    <w:rsid w:val="00294BB4"/>
    <w:rsid w:val="00295E93"/>
    <w:rsid w:val="0029672D"/>
    <w:rsid w:val="002975E1"/>
    <w:rsid w:val="002A18B5"/>
    <w:rsid w:val="002A377A"/>
    <w:rsid w:val="002A41CC"/>
    <w:rsid w:val="002A440F"/>
    <w:rsid w:val="002A4F82"/>
    <w:rsid w:val="002A6D33"/>
    <w:rsid w:val="002B001C"/>
    <w:rsid w:val="002B1089"/>
    <w:rsid w:val="002B4DD7"/>
    <w:rsid w:val="002B677B"/>
    <w:rsid w:val="002B6E65"/>
    <w:rsid w:val="002C0244"/>
    <w:rsid w:val="002C03F9"/>
    <w:rsid w:val="002C04EA"/>
    <w:rsid w:val="002C3072"/>
    <w:rsid w:val="002C411D"/>
    <w:rsid w:val="002C493B"/>
    <w:rsid w:val="002C6C04"/>
    <w:rsid w:val="002C7B9B"/>
    <w:rsid w:val="002D10F0"/>
    <w:rsid w:val="002D1F2B"/>
    <w:rsid w:val="002D1F97"/>
    <w:rsid w:val="002D23A1"/>
    <w:rsid w:val="002D5171"/>
    <w:rsid w:val="002D579D"/>
    <w:rsid w:val="002D710E"/>
    <w:rsid w:val="002D7415"/>
    <w:rsid w:val="002E0F5E"/>
    <w:rsid w:val="002E1051"/>
    <w:rsid w:val="002E38BB"/>
    <w:rsid w:val="002E39F0"/>
    <w:rsid w:val="002E3A89"/>
    <w:rsid w:val="002E5454"/>
    <w:rsid w:val="002E65B8"/>
    <w:rsid w:val="002E67C3"/>
    <w:rsid w:val="002E7433"/>
    <w:rsid w:val="002F064F"/>
    <w:rsid w:val="002F168E"/>
    <w:rsid w:val="002F19CD"/>
    <w:rsid w:val="002F1F16"/>
    <w:rsid w:val="002F37AE"/>
    <w:rsid w:val="002F3C51"/>
    <w:rsid w:val="002F4A40"/>
    <w:rsid w:val="002F5A42"/>
    <w:rsid w:val="002F7F39"/>
    <w:rsid w:val="0030040E"/>
    <w:rsid w:val="00300558"/>
    <w:rsid w:val="00300729"/>
    <w:rsid w:val="003010F7"/>
    <w:rsid w:val="00301907"/>
    <w:rsid w:val="00302B70"/>
    <w:rsid w:val="00303637"/>
    <w:rsid w:val="00306D9B"/>
    <w:rsid w:val="003111E7"/>
    <w:rsid w:val="00311404"/>
    <w:rsid w:val="003127A7"/>
    <w:rsid w:val="00312CDB"/>
    <w:rsid w:val="003150B8"/>
    <w:rsid w:val="00322722"/>
    <w:rsid w:val="00323DD7"/>
    <w:rsid w:val="00324951"/>
    <w:rsid w:val="00324EE7"/>
    <w:rsid w:val="003250CE"/>
    <w:rsid w:val="0032572C"/>
    <w:rsid w:val="00327EA2"/>
    <w:rsid w:val="00327FD4"/>
    <w:rsid w:val="003337D5"/>
    <w:rsid w:val="0033543F"/>
    <w:rsid w:val="003355A8"/>
    <w:rsid w:val="00336131"/>
    <w:rsid w:val="0033641F"/>
    <w:rsid w:val="00341B3F"/>
    <w:rsid w:val="00342E38"/>
    <w:rsid w:val="0034501C"/>
    <w:rsid w:val="003451AD"/>
    <w:rsid w:val="00345925"/>
    <w:rsid w:val="00350BA5"/>
    <w:rsid w:val="00352616"/>
    <w:rsid w:val="00353A96"/>
    <w:rsid w:val="00353EA5"/>
    <w:rsid w:val="00354C6B"/>
    <w:rsid w:val="0035541F"/>
    <w:rsid w:val="00357351"/>
    <w:rsid w:val="0036035C"/>
    <w:rsid w:val="00362B20"/>
    <w:rsid w:val="00362E8B"/>
    <w:rsid w:val="00363F80"/>
    <w:rsid w:val="003666DE"/>
    <w:rsid w:val="00371C59"/>
    <w:rsid w:val="00373326"/>
    <w:rsid w:val="003753A8"/>
    <w:rsid w:val="00375B2E"/>
    <w:rsid w:val="00376578"/>
    <w:rsid w:val="003769D7"/>
    <w:rsid w:val="00377373"/>
    <w:rsid w:val="0037754A"/>
    <w:rsid w:val="0037780F"/>
    <w:rsid w:val="00380477"/>
    <w:rsid w:val="00380F7C"/>
    <w:rsid w:val="003815A8"/>
    <w:rsid w:val="00382599"/>
    <w:rsid w:val="00383D0E"/>
    <w:rsid w:val="00384F2C"/>
    <w:rsid w:val="00386AEB"/>
    <w:rsid w:val="00390CD1"/>
    <w:rsid w:val="00390DD3"/>
    <w:rsid w:val="003918C3"/>
    <w:rsid w:val="00392AA8"/>
    <w:rsid w:val="00392BC2"/>
    <w:rsid w:val="0039444D"/>
    <w:rsid w:val="0039570C"/>
    <w:rsid w:val="00396340"/>
    <w:rsid w:val="003969C6"/>
    <w:rsid w:val="00396B6E"/>
    <w:rsid w:val="003973FA"/>
    <w:rsid w:val="003A0199"/>
    <w:rsid w:val="003A025A"/>
    <w:rsid w:val="003A1D5B"/>
    <w:rsid w:val="003A1DB8"/>
    <w:rsid w:val="003A1DBE"/>
    <w:rsid w:val="003A22AA"/>
    <w:rsid w:val="003A37BF"/>
    <w:rsid w:val="003A4828"/>
    <w:rsid w:val="003A6A97"/>
    <w:rsid w:val="003A6B8C"/>
    <w:rsid w:val="003A7087"/>
    <w:rsid w:val="003A7851"/>
    <w:rsid w:val="003A78EE"/>
    <w:rsid w:val="003A7954"/>
    <w:rsid w:val="003B281E"/>
    <w:rsid w:val="003B4AC7"/>
    <w:rsid w:val="003B6A3F"/>
    <w:rsid w:val="003B783A"/>
    <w:rsid w:val="003C3C91"/>
    <w:rsid w:val="003C588F"/>
    <w:rsid w:val="003C687F"/>
    <w:rsid w:val="003C7E4C"/>
    <w:rsid w:val="003D3C05"/>
    <w:rsid w:val="003D5CB9"/>
    <w:rsid w:val="003D7B2E"/>
    <w:rsid w:val="003D7D10"/>
    <w:rsid w:val="003E0C40"/>
    <w:rsid w:val="003E169A"/>
    <w:rsid w:val="003E2F2F"/>
    <w:rsid w:val="003E602F"/>
    <w:rsid w:val="003E6270"/>
    <w:rsid w:val="003E6F58"/>
    <w:rsid w:val="003E7C5C"/>
    <w:rsid w:val="003F18C9"/>
    <w:rsid w:val="003F2BC0"/>
    <w:rsid w:val="003F32F6"/>
    <w:rsid w:val="003F3DFA"/>
    <w:rsid w:val="003F4070"/>
    <w:rsid w:val="003F582C"/>
    <w:rsid w:val="003F72B3"/>
    <w:rsid w:val="003F73D9"/>
    <w:rsid w:val="003F7E06"/>
    <w:rsid w:val="00403AC5"/>
    <w:rsid w:val="0040743A"/>
    <w:rsid w:val="00410420"/>
    <w:rsid w:val="0041074A"/>
    <w:rsid w:val="0041092A"/>
    <w:rsid w:val="00412A30"/>
    <w:rsid w:val="00412AB9"/>
    <w:rsid w:val="00412EC6"/>
    <w:rsid w:val="004139EE"/>
    <w:rsid w:val="00414790"/>
    <w:rsid w:val="004157C6"/>
    <w:rsid w:val="004157D2"/>
    <w:rsid w:val="00415FF1"/>
    <w:rsid w:val="00417536"/>
    <w:rsid w:val="00422076"/>
    <w:rsid w:val="00422D1C"/>
    <w:rsid w:val="00422F4D"/>
    <w:rsid w:val="00423541"/>
    <w:rsid w:val="004239D6"/>
    <w:rsid w:val="00423EE8"/>
    <w:rsid w:val="00424F1C"/>
    <w:rsid w:val="00425A0C"/>
    <w:rsid w:val="004261BA"/>
    <w:rsid w:val="00430A0B"/>
    <w:rsid w:val="00430DE3"/>
    <w:rsid w:val="00432174"/>
    <w:rsid w:val="004330B6"/>
    <w:rsid w:val="0043571F"/>
    <w:rsid w:val="00435C82"/>
    <w:rsid w:val="00435F93"/>
    <w:rsid w:val="004360CB"/>
    <w:rsid w:val="00440DB5"/>
    <w:rsid w:val="00444EF1"/>
    <w:rsid w:val="00444F85"/>
    <w:rsid w:val="0044733C"/>
    <w:rsid w:val="0045049E"/>
    <w:rsid w:val="0045178D"/>
    <w:rsid w:val="00452577"/>
    <w:rsid w:val="00452AD6"/>
    <w:rsid w:val="00454750"/>
    <w:rsid w:val="00455957"/>
    <w:rsid w:val="00455BE1"/>
    <w:rsid w:val="004560EC"/>
    <w:rsid w:val="00456100"/>
    <w:rsid w:val="00456D39"/>
    <w:rsid w:val="004570BB"/>
    <w:rsid w:val="00457602"/>
    <w:rsid w:val="00457AC0"/>
    <w:rsid w:val="00457AE6"/>
    <w:rsid w:val="004606B4"/>
    <w:rsid w:val="00460993"/>
    <w:rsid w:val="00461983"/>
    <w:rsid w:val="004651D0"/>
    <w:rsid w:val="004659E5"/>
    <w:rsid w:val="00465C23"/>
    <w:rsid w:val="00465F33"/>
    <w:rsid w:val="0046702B"/>
    <w:rsid w:val="0047211A"/>
    <w:rsid w:val="00472B69"/>
    <w:rsid w:val="00472D65"/>
    <w:rsid w:val="00473823"/>
    <w:rsid w:val="00473E55"/>
    <w:rsid w:val="00474D0A"/>
    <w:rsid w:val="0047582D"/>
    <w:rsid w:val="00476E20"/>
    <w:rsid w:val="00480081"/>
    <w:rsid w:val="004812C4"/>
    <w:rsid w:val="00485389"/>
    <w:rsid w:val="00485898"/>
    <w:rsid w:val="004859F4"/>
    <w:rsid w:val="00487816"/>
    <w:rsid w:val="0048783D"/>
    <w:rsid w:val="004920F9"/>
    <w:rsid w:val="00494F5D"/>
    <w:rsid w:val="00497E2A"/>
    <w:rsid w:val="004A0D91"/>
    <w:rsid w:val="004A24F7"/>
    <w:rsid w:val="004A3FDA"/>
    <w:rsid w:val="004A4B6F"/>
    <w:rsid w:val="004A7A8B"/>
    <w:rsid w:val="004A7E5F"/>
    <w:rsid w:val="004B19F4"/>
    <w:rsid w:val="004B1CED"/>
    <w:rsid w:val="004B20BB"/>
    <w:rsid w:val="004B22BA"/>
    <w:rsid w:val="004B2EEA"/>
    <w:rsid w:val="004B2F04"/>
    <w:rsid w:val="004B2FB8"/>
    <w:rsid w:val="004B4292"/>
    <w:rsid w:val="004B5030"/>
    <w:rsid w:val="004B6A02"/>
    <w:rsid w:val="004C120E"/>
    <w:rsid w:val="004C1E80"/>
    <w:rsid w:val="004C419A"/>
    <w:rsid w:val="004C41F4"/>
    <w:rsid w:val="004C4CE4"/>
    <w:rsid w:val="004C5C57"/>
    <w:rsid w:val="004C5F5B"/>
    <w:rsid w:val="004C63E6"/>
    <w:rsid w:val="004C7D99"/>
    <w:rsid w:val="004D38B5"/>
    <w:rsid w:val="004D4393"/>
    <w:rsid w:val="004D4EA9"/>
    <w:rsid w:val="004D6995"/>
    <w:rsid w:val="004D69E4"/>
    <w:rsid w:val="004D79D8"/>
    <w:rsid w:val="004E18E3"/>
    <w:rsid w:val="004E2341"/>
    <w:rsid w:val="004E2B03"/>
    <w:rsid w:val="004E3424"/>
    <w:rsid w:val="004E44D4"/>
    <w:rsid w:val="004E5E5D"/>
    <w:rsid w:val="004E75B9"/>
    <w:rsid w:val="004F11DE"/>
    <w:rsid w:val="004F1FEE"/>
    <w:rsid w:val="004F2048"/>
    <w:rsid w:val="004F45CD"/>
    <w:rsid w:val="004F5D94"/>
    <w:rsid w:val="004F7501"/>
    <w:rsid w:val="00500812"/>
    <w:rsid w:val="00504ADB"/>
    <w:rsid w:val="00505011"/>
    <w:rsid w:val="0050501B"/>
    <w:rsid w:val="005059D8"/>
    <w:rsid w:val="005070E5"/>
    <w:rsid w:val="00507302"/>
    <w:rsid w:val="00512CE4"/>
    <w:rsid w:val="00513057"/>
    <w:rsid w:val="00513DB2"/>
    <w:rsid w:val="005144D4"/>
    <w:rsid w:val="005147D2"/>
    <w:rsid w:val="005151F3"/>
    <w:rsid w:val="00515985"/>
    <w:rsid w:val="00516069"/>
    <w:rsid w:val="005165C0"/>
    <w:rsid w:val="0052114F"/>
    <w:rsid w:val="005218C4"/>
    <w:rsid w:val="00521CD6"/>
    <w:rsid w:val="005238DC"/>
    <w:rsid w:val="0052641A"/>
    <w:rsid w:val="00526B6E"/>
    <w:rsid w:val="00526B74"/>
    <w:rsid w:val="005275DF"/>
    <w:rsid w:val="005275F0"/>
    <w:rsid w:val="00531D9C"/>
    <w:rsid w:val="00532846"/>
    <w:rsid w:val="00533F21"/>
    <w:rsid w:val="00534728"/>
    <w:rsid w:val="005348AE"/>
    <w:rsid w:val="005354F1"/>
    <w:rsid w:val="0053589F"/>
    <w:rsid w:val="00535DE2"/>
    <w:rsid w:val="0053640F"/>
    <w:rsid w:val="00536489"/>
    <w:rsid w:val="005364F0"/>
    <w:rsid w:val="005412DF"/>
    <w:rsid w:val="005415EC"/>
    <w:rsid w:val="005419EE"/>
    <w:rsid w:val="005442F8"/>
    <w:rsid w:val="0054513E"/>
    <w:rsid w:val="00545744"/>
    <w:rsid w:val="00547443"/>
    <w:rsid w:val="0055039E"/>
    <w:rsid w:val="00550AC0"/>
    <w:rsid w:val="00550BA8"/>
    <w:rsid w:val="00553272"/>
    <w:rsid w:val="00554807"/>
    <w:rsid w:val="00554922"/>
    <w:rsid w:val="00556410"/>
    <w:rsid w:val="00556FDA"/>
    <w:rsid w:val="00560F74"/>
    <w:rsid w:val="0056126D"/>
    <w:rsid w:val="00562DCC"/>
    <w:rsid w:val="005631FE"/>
    <w:rsid w:val="0056324D"/>
    <w:rsid w:val="00563548"/>
    <w:rsid w:val="005671F6"/>
    <w:rsid w:val="005704BD"/>
    <w:rsid w:val="00572037"/>
    <w:rsid w:val="00572FFD"/>
    <w:rsid w:val="005746D3"/>
    <w:rsid w:val="00574992"/>
    <w:rsid w:val="005758FD"/>
    <w:rsid w:val="00576443"/>
    <w:rsid w:val="0058295D"/>
    <w:rsid w:val="00584530"/>
    <w:rsid w:val="00587165"/>
    <w:rsid w:val="00590578"/>
    <w:rsid w:val="00591131"/>
    <w:rsid w:val="00594039"/>
    <w:rsid w:val="00594475"/>
    <w:rsid w:val="00597B42"/>
    <w:rsid w:val="005A0C13"/>
    <w:rsid w:val="005A0EEE"/>
    <w:rsid w:val="005A17BD"/>
    <w:rsid w:val="005A3B97"/>
    <w:rsid w:val="005A4750"/>
    <w:rsid w:val="005A498D"/>
    <w:rsid w:val="005A71E3"/>
    <w:rsid w:val="005A7EDB"/>
    <w:rsid w:val="005B0981"/>
    <w:rsid w:val="005B20FD"/>
    <w:rsid w:val="005B2C12"/>
    <w:rsid w:val="005B3831"/>
    <w:rsid w:val="005B49C5"/>
    <w:rsid w:val="005B6AE8"/>
    <w:rsid w:val="005C01D3"/>
    <w:rsid w:val="005C105F"/>
    <w:rsid w:val="005C1951"/>
    <w:rsid w:val="005C2A9B"/>
    <w:rsid w:val="005C39AE"/>
    <w:rsid w:val="005C409B"/>
    <w:rsid w:val="005C7C83"/>
    <w:rsid w:val="005C7D73"/>
    <w:rsid w:val="005D22D4"/>
    <w:rsid w:val="005D2384"/>
    <w:rsid w:val="005D2CD0"/>
    <w:rsid w:val="005D44B2"/>
    <w:rsid w:val="005D4A75"/>
    <w:rsid w:val="005D4FF5"/>
    <w:rsid w:val="005D5569"/>
    <w:rsid w:val="005D56DF"/>
    <w:rsid w:val="005D7442"/>
    <w:rsid w:val="005D78DB"/>
    <w:rsid w:val="005E008D"/>
    <w:rsid w:val="005E1ADF"/>
    <w:rsid w:val="005E1B40"/>
    <w:rsid w:val="005E1F1B"/>
    <w:rsid w:val="005E3650"/>
    <w:rsid w:val="005E4A4E"/>
    <w:rsid w:val="005E5D92"/>
    <w:rsid w:val="005E6181"/>
    <w:rsid w:val="005E79DB"/>
    <w:rsid w:val="005F035F"/>
    <w:rsid w:val="005F0959"/>
    <w:rsid w:val="005F0BD7"/>
    <w:rsid w:val="005F3383"/>
    <w:rsid w:val="005F3589"/>
    <w:rsid w:val="005F59B3"/>
    <w:rsid w:val="005F69BC"/>
    <w:rsid w:val="0060182A"/>
    <w:rsid w:val="0060197B"/>
    <w:rsid w:val="00602591"/>
    <w:rsid w:val="00603C5E"/>
    <w:rsid w:val="00604526"/>
    <w:rsid w:val="00605884"/>
    <w:rsid w:val="00607705"/>
    <w:rsid w:val="00607AE2"/>
    <w:rsid w:val="0061138B"/>
    <w:rsid w:val="00611A40"/>
    <w:rsid w:val="00612101"/>
    <w:rsid w:val="006124FC"/>
    <w:rsid w:val="00612D32"/>
    <w:rsid w:val="006136D4"/>
    <w:rsid w:val="006205E8"/>
    <w:rsid w:val="006214E5"/>
    <w:rsid w:val="006225DC"/>
    <w:rsid w:val="00622A89"/>
    <w:rsid w:val="00622CCB"/>
    <w:rsid w:val="00623516"/>
    <w:rsid w:val="006235A1"/>
    <w:rsid w:val="006239D6"/>
    <w:rsid w:val="0062444A"/>
    <w:rsid w:val="00625A73"/>
    <w:rsid w:val="00626CF9"/>
    <w:rsid w:val="00627745"/>
    <w:rsid w:val="00630255"/>
    <w:rsid w:val="0063052A"/>
    <w:rsid w:val="00630A02"/>
    <w:rsid w:val="0063116A"/>
    <w:rsid w:val="00632D3E"/>
    <w:rsid w:val="00632FA3"/>
    <w:rsid w:val="00633B96"/>
    <w:rsid w:val="00634E10"/>
    <w:rsid w:val="00635195"/>
    <w:rsid w:val="00636530"/>
    <w:rsid w:val="00637B2D"/>
    <w:rsid w:val="00641857"/>
    <w:rsid w:val="00641C33"/>
    <w:rsid w:val="00642C9C"/>
    <w:rsid w:val="0064314E"/>
    <w:rsid w:val="00644382"/>
    <w:rsid w:val="00646E9B"/>
    <w:rsid w:val="006511D2"/>
    <w:rsid w:val="00651B50"/>
    <w:rsid w:val="00653276"/>
    <w:rsid w:val="00653606"/>
    <w:rsid w:val="006538E1"/>
    <w:rsid w:val="00653DC5"/>
    <w:rsid w:val="00654D3F"/>
    <w:rsid w:val="00655165"/>
    <w:rsid w:val="006571D8"/>
    <w:rsid w:val="00657357"/>
    <w:rsid w:val="00660180"/>
    <w:rsid w:val="006605DA"/>
    <w:rsid w:val="00662FA5"/>
    <w:rsid w:val="0066495C"/>
    <w:rsid w:val="00664B8E"/>
    <w:rsid w:val="006669F8"/>
    <w:rsid w:val="00667C51"/>
    <w:rsid w:val="00667E14"/>
    <w:rsid w:val="0067041A"/>
    <w:rsid w:val="00670A9D"/>
    <w:rsid w:val="00672201"/>
    <w:rsid w:val="00673470"/>
    <w:rsid w:val="006742A4"/>
    <w:rsid w:val="00676597"/>
    <w:rsid w:val="00681BF5"/>
    <w:rsid w:val="006820F6"/>
    <w:rsid w:val="00683510"/>
    <w:rsid w:val="0068444C"/>
    <w:rsid w:val="0068645A"/>
    <w:rsid w:val="00687200"/>
    <w:rsid w:val="00687452"/>
    <w:rsid w:val="006875AF"/>
    <w:rsid w:val="00690656"/>
    <w:rsid w:val="00692DBA"/>
    <w:rsid w:val="00692F8C"/>
    <w:rsid w:val="006957F4"/>
    <w:rsid w:val="00695A3B"/>
    <w:rsid w:val="00695F52"/>
    <w:rsid w:val="006A2AC4"/>
    <w:rsid w:val="006A4ADB"/>
    <w:rsid w:val="006A4CFB"/>
    <w:rsid w:val="006B2BF1"/>
    <w:rsid w:val="006B3F83"/>
    <w:rsid w:val="006B7BA4"/>
    <w:rsid w:val="006C0B70"/>
    <w:rsid w:val="006C0F14"/>
    <w:rsid w:val="006C192C"/>
    <w:rsid w:val="006C2701"/>
    <w:rsid w:val="006C485E"/>
    <w:rsid w:val="006C5B18"/>
    <w:rsid w:val="006C7735"/>
    <w:rsid w:val="006C78C7"/>
    <w:rsid w:val="006D0897"/>
    <w:rsid w:val="006D0CA4"/>
    <w:rsid w:val="006D21C3"/>
    <w:rsid w:val="006D2DD4"/>
    <w:rsid w:val="006D3433"/>
    <w:rsid w:val="006D34B5"/>
    <w:rsid w:val="006D536D"/>
    <w:rsid w:val="006D5659"/>
    <w:rsid w:val="006D5A8C"/>
    <w:rsid w:val="006D791B"/>
    <w:rsid w:val="006E0A57"/>
    <w:rsid w:val="006E0EA4"/>
    <w:rsid w:val="006E1270"/>
    <w:rsid w:val="006E149D"/>
    <w:rsid w:val="006E1981"/>
    <w:rsid w:val="006E2E3C"/>
    <w:rsid w:val="006E2EBE"/>
    <w:rsid w:val="006E4250"/>
    <w:rsid w:val="006E5789"/>
    <w:rsid w:val="006E5B68"/>
    <w:rsid w:val="006F245D"/>
    <w:rsid w:val="006F30E8"/>
    <w:rsid w:val="006F4824"/>
    <w:rsid w:val="006F49D8"/>
    <w:rsid w:val="006F7115"/>
    <w:rsid w:val="006F71AC"/>
    <w:rsid w:val="006F769D"/>
    <w:rsid w:val="0070003D"/>
    <w:rsid w:val="00700276"/>
    <w:rsid w:val="00701FDF"/>
    <w:rsid w:val="007026B2"/>
    <w:rsid w:val="0070694A"/>
    <w:rsid w:val="00710CAA"/>
    <w:rsid w:val="007131E2"/>
    <w:rsid w:val="00713EB9"/>
    <w:rsid w:val="00714BF3"/>
    <w:rsid w:val="00715257"/>
    <w:rsid w:val="0071691D"/>
    <w:rsid w:val="00717EB2"/>
    <w:rsid w:val="00720355"/>
    <w:rsid w:val="00722D42"/>
    <w:rsid w:val="007237BC"/>
    <w:rsid w:val="00725176"/>
    <w:rsid w:val="00725223"/>
    <w:rsid w:val="00725C56"/>
    <w:rsid w:val="00726FA6"/>
    <w:rsid w:val="00726FED"/>
    <w:rsid w:val="007279B7"/>
    <w:rsid w:val="00727F1A"/>
    <w:rsid w:val="007303AF"/>
    <w:rsid w:val="00730480"/>
    <w:rsid w:val="00737D42"/>
    <w:rsid w:val="00740230"/>
    <w:rsid w:val="00740370"/>
    <w:rsid w:val="007406FF"/>
    <w:rsid w:val="0074367C"/>
    <w:rsid w:val="0074467E"/>
    <w:rsid w:val="00744767"/>
    <w:rsid w:val="00746962"/>
    <w:rsid w:val="007470BC"/>
    <w:rsid w:val="00747DFF"/>
    <w:rsid w:val="00752F10"/>
    <w:rsid w:val="00753A03"/>
    <w:rsid w:val="00753C7A"/>
    <w:rsid w:val="00755695"/>
    <w:rsid w:val="00755999"/>
    <w:rsid w:val="007614EE"/>
    <w:rsid w:val="00762271"/>
    <w:rsid w:val="00763C65"/>
    <w:rsid w:val="0076501A"/>
    <w:rsid w:val="00765828"/>
    <w:rsid w:val="00765C51"/>
    <w:rsid w:val="00766FE1"/>
    <w:rsid w:val="00767E92"/>
    <w:rsid w:val="00770365"/>
    <w:rsid w:val="007734F3"/>
    <w:rsid w:val="007737C4"/>
    <w:rsid w:val="00773D7E"/>
    <w:rsid w:val="007740F9"/>
    <w:rsid w:val="007749D1"/>
    <w:rsid w:val="00775035"/>
    <w:rsid w:val="00775F6C"/>
    <w:rsid w:val="00777F4D"/>
    <w:rsid w:val="00777FD8"/>
    <w:rsid w:val="00780211"/>
    <w:rsid w:val="00780766"/>
    <w:rsid w:val="0078167D"/>
    <w:rsid w:val="007817CC"/>
    <w:rsid w:val="00781DAB"/>
    <w:rsid w:val="00782E26"/>
    <w:rsid w:val="00785E14"/>
    <w:rsid w:val="00786C68"/>
    <w:rsid w:val="00786C83"/>
    <w:rsid w:val="00786F4A"/>
    <w:rsid w:val="00791AC6"/>
    <w:rsid w:val="00792525"/>
    <w:rsid w:val="00793486"/>
    <w:rsid w:val="00794EB6"/>
    <w:rsid w:val="007950C6"/>
    <w:rsid w:val="007957E3"/>
    <w:rsid w:val="00795B1E"/>
    <w:rsid w:val="00796AC3"/>
    <w:rsid w:val="00797FF4"/>
    <w:rsid w:val="007A00F4"/>
    <w:rsid w:val="007A09B4"/>
    <w:rsid w:val="007A1027"/>
    <w:rsid w:val="007A166D"/>
    <w:rsid w:val="007A20E3"/>
    <w:rsid w:val="007A2C77"/>
    <w:rsid w:val="007A3A41"/>
    <w:rsid w:val="007A3AD6"/>
    <w:rsid w:val="007A4195"/>
    <w:rsid w:val="007A568C"/>
    <w:rsid w:val="007A58C6"/>
    <w:rsid w:val="007A5FE1"/>
    <w:rsid w:val="007A696D"/>
    <w:rsid w:val="007A7710"/>
    <w:rsid w:val="007A7C93"/>
    <w:rsid w:val="007B0B06"/>
    <w:rsid w:val="007B3884"/>
    <w:rsid w:val="007B3D4F"/>
    <w:rsid w:val="007B3DD2"/>
    <w:rsid w:val="007B4F17"/>
    <w:rsid w:val="007B663E"/>
    <w:rsid w:val="007B76BD"/>
    <w:rsid w:val="007B7E6A"/>
    <w:rsid w:val="007C0A10"/>
    <w:rsid w:val="007C13D7"/>
    <w:rsid w:val="007C1CE7"/>
    <w:rsid w:val="007C3115"/>
    <w:rsid w:val="007C4E68"/>
    <w:rsid w:val="007C4EBF"/>
    <w:rsid w:val="007C641B"/>
    <w:rsid w:val="007C68C2"/>
    <w:rsid w:val="007C7C56"/>
    <w:rsid w:val="007D0379"/>
    <w:rsid w:val="007D03D5"/>
    <w:rsid w:val="007D18C9"/>
    <w:rsid w:val="007D4D0C"/>
    <w:rsid w:val="007D4FF4"/>
    <w:rsid w:val="007D5F43"/>
    <w:rsid w:val="007D65A5"/>
    <w:rsid w:val="007D7C7A"/>
    <w:rsid w:val="007E2208"/>
    <w:rsid w:val="007E4891"/>
    <w:rsid w:val="007F0183"/>
    <w:rsid w:val="007F0CD4"/>
    <w:rsid w:val="007F0FC0"/>
    <w:rsid w:val="007F15DA"/>
    <w:rsid w:val="007F1871"/>
    <w:rsid w:val="007F2396"/>
    <w:rsid w:val="007F3180"/>
    <w:rsid w:val="007F477B"/>
    <w:rsid w:val="007F4F8E"/>
    <w:rsid w:val="007F66C1"/>
    <w:rsid w:val="007F763A"/>
    <w:rsid w:val="00800FFD"/>
    <w:rsid w:val="008011BC"/>
    <w:rsid w:val="008018C8"/>
    <w:rsid w:val="00801E95"/>
    <w:rsid w:val="00802ACA"/>
    <w:rsid w:val="00802DC4"/>
    <w:rsid w:val="0080305D"/>
    <w:rsid w:val="008036DF"/>
    <w:rsid w:val="008039CC"/>
    <w:rsid w:val="0080416E"/>
    <w:rsid w:val="00804AC9"/>
    <w:rsid w:val="00804FB5"/>
    <w:rsid w:val="00806A6F"/>
    <w:rsid w:val="008073DC"/>
    <w:rsid w:val="00807A35"/>
    <w:rsid w:val="00810E12"/>
    <w:rsid w:val="0081100B"/>
    <w:rsid w:val="00813326"/>
    <w:rsid w:val="00813CB1"/>
    <w:rsid w:val="008142E4"/>
    <w:rsid w:val="00814C3B"/>
    <w:rsid w:val="00815748"/>
    <w:rsid w:val="00820563"/>
    <w:rsid w:val="00821541"/>
    <w:rsid w:val="008228AF"/>
    <w:rsid w:val="00822BE6"/>
    <w:rsid w:val="00825473"/>
    <w:rsid w:val="0082615D"/>
    <w:rsid w:val="00827CB5"/>
    <w:rsid w:val="00831222"/>
    <w:rsid w:val="00832268"/>
    <w:rsid w:val="00833F94"/>
    <w:rsid w:val="00837B7C"/>
    <w:rsid w:val="00840492"/>
    <w:rsid w:val="00840EF7"/>
    <w:rsid w:val="008414B3"/>
    <w:rsid w:val="00843085"/>
    <w:rsid w:val="00844714"/>
    <w:rsid w:val="00845FBA"/>
    <w:rsid w:val="00846FD6"/>
    <w:rsid w:val="00847AD4"/>
    <w:rsid w:val="00850694"/>
    <w:rsid w:val="00850927"/>
    <w:rsid w:val="00850C61"/>
    <w:rsid w:val="00851B45"/>
    <w:rsid w:val="00851DA2"/>
    <w:rsid w:val="00853975"/>
    <w:rsid w:val="00854679"/>
    <w:rsid w:val="00855A69"/>
    <w:rsid w:val="00856E03"/>
    <w:rsid w:val="0085780D"/>
    <w:rsid w:val="00857D44"/>
    <w:rsid w:val="00861754"/>
    <w:rsid w:val="0086198E"/>
    <w:rsid w:val="00863566"/>
    <w:rsid w:val="00863EAE"/>
    <w:rsid w:val="00865535"/>
    <w:rsid w:val="00865847"/>
    <w:rsid w:val="00866DC6"/>
    <w:rsid w:val="00867711"/>
    <w:rsid w:val="00870A34"/>
    <w:rsid w:val="00872104"/>
    <w:rsid w:val="00872640"/>
    <w:rsid w:val="00876AAB"/>
    <w:rsid w:val="00881003"/>
    <w:rsid w:val="00881450"/>
    <w:rsid w:val="00883C5B"/>
    <w:rsid w:val="00890293"/>
    <w:rsid w:val="00890BFA"/>
    <w:rsid w:val="00890DE0"/>
    <w:rsid w:val="008927BA"/>
    <w:rsid w:val="008935A1"/>
    <w:rsid w:val="008935FB"/>
    <w:rsid w:val="00893DAA"/>
    <w:rsid w:val="00894097"/>
    <w:rsid w:val="00895C95"/>
    <w:rsid w:val="00895D98"/>
    <w:rsid w:val="0089742E"/>
    <w:rsid w:val="00897B1E"/>
    <w:rsid w:val="008A0F1C"/>
    <w:rsid w:val="008A0FD2"/>
    <w:rsid w:val="008A1B23"/>
    <w:rsid w:val="008A1E3B"/>
    <w:rsid w:val="008A2C8C"/>
    <w:rsid w:val="008A3429"/>
    <w:rsid w:val="008A40FD"/>
    <w:rsid w:val="008A4E62"/>
    <w:rsid w:val="008A6749"/>
    <w:rsid w:val="008B00FB"/>
    <w:rsid w:val="008B1531"/>
    <w:rsid w:val="008B3F1E"/>
    <w:rsid w:val="008B4C04"/>
    <w:rsid w:val="008B715A"/>
    <w:rsid w:val="008B7852"/>
    <w:rsid w:val="008C0CD7"/>
    <w:rsid w:val="008C0F9F"/>
    <w:rsid w:val="008C3077"/>
    <w:rsid w:val="008C4A35"/>
    <w:rsid w:val="008C4CEF"/>
    <w:rsid w:val="008C5862"/>
    <w:rsid w:val="008C599B"/>
    <w:rsid w:val="008C6FEA"/>
    <w:rsid w:val="008D07AC"/>
    <w:rsid w:val="008D5E16"/>
    <w:rsid w:val="008D7090"/>
    <w:rsid w:val="008E3915"/>
    <w:rsid w:val="008E4DF4"/>
    <w:rsid w:val="008E6BD5"/>
    <w:rsid w:val="008E785B"/>
    <w:rsid w:val="008E7C52"/>
    <w:rsid w:val="008F0260"/>
    <w:rsid w:val="008F1B18"/>
    <w:rsid w:val="008F1E33"/>
    <w:rsid w:val="008F3CAD"/>
    <w:rsid w:val="008F4A8B"/>
    <w:rsid w:val="008F579C"/>
    <w:rsid w:val="008F6338"/>
    <w:rsid w:val="008F6E13"/>
    <w:rsid w:val="008F7BE9"/>
    <w:rsid w:val="008F7C91"/>
    <w:rsid w:val="009014BB"/>
    <w:rsid w:val="00901DD2"/>
    <w:rsid w:val="00903ADE"/>
    <w:rsid w:val="00904697"/>
    <w:rsid w:val="00906413"/>
    <w:rsid w:val="00906869"/>
    <w:rsid w:val="00906CA3"/>
    <w:rsid w:val="00906FA5"/>
    <w:rsid w:val="00910218"/>
    <w:rsid w:val="00910C24"/>
    <w:rsid w:val="009123A0"/>
    <w:rsid w:val="009123E9"/>
    <w:rsid w:val="00912602"/>
    <w:rsid w:val="00913812"/>
    <w:rsid w:val="00914378"/>
    <w:rsid w:val="00915307"/>
    <w:rsid w:val="009158AA"/>
    <w:rsid w:val="00916CAE"/>
    <w:rsid w:val="00917272"/>
    <w:rsid w:val="00917744"/>
    <w:rsid w:val="00917DDC"/>
    <w:rsid w:val="0092047A"/>
    <w:rsid w:val="00920E6D"/>
    <w:rsid w:val="0092136B"/>
    <w:rsid w:val="009214EA"/>
    <w:rsid w:val="00921A49"/>
    <w:rsid w:val="00922A95"/>
    <w:rsid w:val="00923840"/>
    <w:rsid w:val="00925A64"/>
    <w:rsid w:val="00925BFE"/>
    <w:rsid w:val="00927A66"/>
    <w:rsid w:val="00927FD1"/>
    <w:rsid w:val="00930BBB"/>
    <w:rsid w:val="00931CE3"/>
    <w:rsid w:val="009324B8"/>
    <w:rsid w:val="00933581"/>
    <w:rsid w:val="00935730"/>
    <w:rsid w:val="00935DED"/>
    <w:rsid w:val="009412CB"/>
    <w:rsid w:val="00942A90"/>
    <w:rsid w:val="009434FB"/>
    <w:rsid w:val="0094374F"/>
    <w:rsid w:val="00943EE5"/>
    <w:rsid w:val="009471A0"/>
    <w:rsid w:val="00947ED2"/>
    <w:rsid w:val="00950C1E"/>
    <w:rsid w:val="00950E4D"/>
    <w:rsid w:val="00951794"/>
    <w:rsid w:val="009522AF"/>
    <w:rsid w:val="00952687"/>
    <w:rsid w:val="00953A8A"/>
    <w:rsid w:val="00953F33"/>
    <w:rsid w:val="00953F60"/>
    <w:rsid w:val="00954284"/>
    <w:rsid w:val="00957818"/>
    <w:rsid w:val="009602A5"/>
    <w:rsid w:val="0096042C"/>
    <w:rsid w:val="009613CB"/>
    <w:rsid w:val="00962300"/>
    <w:rsid w:val="00970FA2"/>
    <w:rsid w:val="009719C0"/>
    <w:rsid w:val="00972028"/>
    <w:rsid w:val="00972334"/>
    <w:rsid w:val="009725F8"/>
    <w:rsid w:val="00972725"/>
    <w:rsid w:val="00974BD1"/>
    <w:rsid w:val="009761BC"/>
    <w:rsid w:val="009770F7"/>
    <w:rsid w:val="00977BD0"/>
    <w:rsid w:val="00980CBD"/>
    <w:rsid w:val="00982687"/>
    <w:rsid w:val="00983864"/>
    <w:rsid w:val="00985111"/>
    <w:rsid w:val="00985A2D"/>
    <w:rsid w:val="00986E8E"/>
    <w:rsid w:val="00987C7B"/>
    <w:rsid w:val="00990E8B"/>
    <w:rsid w:val="00992380"/>
    <w:rsid w:val="0099252C"/>
    <w:rsid w:val="009925EE"/>
    <w:rsid w:val="00992933"/>
    <w:rsid w:val="009941E6"/>
    <w:rsid w:val="00994352"/>
    <w:rsid w:val="009977D4"/>
    <w:rsid w:val="00997A36"/>
    <w:rsid w:val="009A00A7"/>
    <w:rsid w:val="009A1964"/>
    <w:rsid w:val="009A1E63"/>
    <w:rsid w:val="009A252D"/>
    <w:rsid w:val="009A3DED"/>
    <w:rsid w:val="009A4441"/>
    <w:rsid w:val="009A5C1F"/>
    <w:rsid w:val="009A5CAE"/>
    <w:rsid w:val="009A6F50"/>
    <w:rsid w:val="009A77F8"/>
    <w:rsid w:val="009A7AE7"/>
    <w:rsid w:val="009B0637"/>
    <w:rsid w:val="009B08C1"/>
    <w:rsid w:val="009B0B24"/>
    <w:rsid w:val="009B12E4"/>
    <w:rsid w:val="009B172E"/>
    <w:rsid w:val="009B2376"/>
    <w:rsid w:val="009B653B"/>
    <w:rsid w:val="009B70D1"/>
    <w:rsid w:val="009C0C34"/>
    <w:rsid w:val="009C11DA"/>
    <w:rsid w:val="009C346D"/>
    <w:rsid w:val="009C4B9C"/>
    <w:rsid w:val="009C515E"/>
    <w:rsid w:val="009C5712"/>
    <w:rsid w:val="009C5749"/>
    <w:rsid w:val="009C5C31"/>
    <w:rsid w:val="009C7328"/>
    <w:rsid w:val="009D01F8"/>
    <w:rsid w:val="009D0D7E"/>
    <w:rsid w:val="009D1164"/>
    <w:rsid w:val="009D2E2D"/>
    <w:rsid w:val="009D49FC"/>
    <w:rsid w:val="009D4F36"/>
    <w:rsid w:val="009D5C09"/>
    <w:rsid w:val="009D5FD3"/>
    <w:rsid w:val="009D6D86"/>
    <w:rsid w:val="009E031E"/>
    <w:rsid w:val="009E0E94"/>
    <w:rsid w:val="009E0F38"/>
    <w:rsid w:val="009E2026"/>
    <w:rsid w:val="009E20A3"/>
    <w:rsid w:val="009E4D20"/>
    <w:rsid w:val="009F056D"/>
    <w:rsid w:val="009F12CD"/>
    <w:rsid w:val="009F29E6"/>
    <w:rsid w:val="009F4C2C"/>
    <w:rsid w:val="009F4F14"/>
    <w:rsid w:val="009F5B23"/>
    <w:rsid w:val="009F60E1"/>
    <w:rsid w:val="009F7453"/>
    <w:rsid w:val="009F7D3B"/>
    <w:rsid w:val="00A00E47"/>
    <w:rsid w:val="00A01283"/>
    <w:rsid w:val="00A022D6"/>
    <w:rsid w:val="00A03391"/>
    <w:rsid w:val="00A04569"/>
    <w:rsid w:val="00A04DDF"/>
    <w:rsid w:val="00A0579F"/>
    <w:rsid w:val="00A066BA"/>
    <w:rsid w:val="00A07F97"/>
    <w:rsid w:val="00A104D8"/>
    <w:rsid w:val="00A11B7F"/>
    <w:rsid w:val="00A1300F"/>
    <w:rsid w:val="00A15DD8"/>
    <w:rsid w:val="00A17C52"/>
    <w:rsid w:val="00A21A42"/>
    <w:rsid w:val="00A22E19"/>
    <w:rsid w:val="00A22F38"/>
    <w:rsid w:val="00A25C98"/>
    <w:rsid w:val="00A266DA"/>
    <w:rsid w:val="00A27002"/>
    <w:rsid w:val="00A27A4E"/>
    <w:rsid w:val="00A314D5"/>
    <w:rsid w:val="00A32F64"/>
    <w:rsid w:val="00A3305A"/>
    <w:rsid w:val="00A330ED"/>
    <w:rsid w:val="00A3355C"/>
    <w:rsid w:val="00A33746"/>
    <w:rsid w:val="00A33C9E"/>
    <w:rsid w:val="00A340BB"/>
    <w:rsid w:val="00A3723D"/>
    <w:rsid w:val="00A37BEE"/>
    <w:rsid w:val="00A37E80"/>
    <w:rsid w:val="00A43538"/>
    <w:rsid w:val="00A438E2"/>
    <w:rsid w:val="00A43AEB"/>
    <w:rsid w:val="00A44669"/>
    <w:rsid w:val="00A44EDC"/>
    <w:rsid w:val="00A4601D"/>
    <w:rsid w:val="00A46AA3"/>
    <w:rsid w:val="00A513C7"/>
    <w:rsid w:val="00A5186E"/>
    <w:rsid w:val="00A524E4"/>
    <w:rsid w:val="00A52687"/>
    <w:rsid w:val="00A53AAD"/>
    <w:rsid w:val="00A53DF9"/>
    <w:rsid w:val="00A54581"/>
    <w:rsid w:val="00A55043"/>
    <w:rsid w:val="00A5616B"/>
    <w:rsid w:val="00A57D4F"/>
    <w:rsid w:val="00A628E7"/>
    <w:rsid w:val="00A62FD2"/>
    <w:rsid w:val="00A637C5"/>
    <w:rsid w:val="00A678A6"/>
    <w:rsid w:val="00A70C0A"/>
    <w:rsid w:val="00A72065"/>
    <w:rsid w:val="00A73D1D"/>
    <w:rsid w:val="00A746CB"/>
    <w:rsid w:val="00A75978"/>
    <w:rsid w:val="00A76020"/>
    <w:rsid w:val="00A76B15"/>
    <w:rsid w:val="00A77ED6"/>
    <w:rsid w:val="00A807F0"/>
    <w:rsid w:val="00A80846"/>
    <w:rsid w:val="00A81015"/>
    <w:rsid w:val="00A82451"/>
    <w:rsid w:val="00A83D9B"/>
    <w:rsid w:val="00A83ED2"/>
    <w:rsid w:val="00A84377"/>
    <w:rsid w:val="00A84B52"/>
    <w:rsid w:val="00A84F00"/>
    <w:rsid w:val="00A90A23"/>
    <w:rsid w:val="00A90B87"/>
    <w:rsid w:val="00A90FF3"/>
    <w:rsid w:val="00A911E4"/>
    <w:rsid w:val="00A91958"/>
    <w:rsid w:val="00A92231"/>
    <w:rsid w:val="00A92A34"/>
    <w:rsid w:val="00A947D6"/>
    <w:rsid w:val="00A97DD7"/>
    <w:rsid w:val="00A97F6C"/>
    <w:rsid w:val="00AA0BF1"/>
    <w:rsid w:val="00AA0EE3"/>
    <w:rsid w:val="00AA1AAE"/>
    <w:rsid w:val="00AA1BF9"/>
    <w:rsid w:val="00AA1EAC"/>
    <w:rsid w:val="00AA2B23"/>
    <w:rsid w:val="00AA42FE"/>
    <w:rsid w:val="00AA52F8"/>
    <w:rsid w:val="00AA76D0"/>
    <w:rsid w:val="00AA7B51"/>
    <w:rsid w:val="00AB07F0"/>
    <w:rsid w:val="00AB1DA6"/>
    <w:rsid w:val="00AB2A5D"/>
    <w:rsid w:val="00AB4185"/>
    <w:rsid w:val="00AB59A4"/>
    <w:rsid w:val="00AB63E2"/>
    <w:rsid w:val="00AB67DC"/>
    <w:rsid w:val="00AB7137"/>
    <w:rsid w:val="00AB7245"/>
    <w:rsid w:val="00AB780D"/>
    <w:rsid w:val="00AB7BCC"/>
    <w:rsid w:val="00AB7F7B"/>
    <w:rsid w:val="00AC190E"/>
    <w:rsid w:val="00AC3330"/>
    <w:rsid w:val="00AC3A5B"/>
    <w:rsid w:val="00AC66DC"/>
    <w:rsid w:val="00AC72D4"/>
    <w:rsid w:val="00AC7F0C"/>
    <w:rsid w:val="00AD58DA"/>
    <w:rsid w:val="00AD77E9"/>
    <w:rsid w:val="00AE025A"/>
    <w:rsid w:val="00AE0DBC"/>
    <w:rsid w:val="00AE1B04"/>
    <w:rsid w:val="00AE3176"/>
    <w:rsid w:val="00AE377A"/>
    <w:rsid w:val="00AE4871"/>
    <w:rsid w:val="00AE5E11"/>
    <w:rsid w:val="00AF11F9"/>
    <w:rsid w:val="00AF134A"/>
    <w:rsid w:val="00AF1413"/>
    <w:rsid w:val="00AF16E6"/>
    <w:rsid w:val="00AF379D"/>
    <w:rsid w:val="00AF42C0"/>
    <w:rsid w:val="00AF4F2B"/>
    <w:rsid w:val="00AF5230"/>
    <w:rsid w:val="00AF52F3"/>
    <w:rsid w:val="00AF572A"/>
    <w:rsid w:val="00AF58F9"/>
    <w:rsid w:val="00AF7310"/>
    <w:rsid w:val="00B001D2"/>
    <w:rsid w:val="00B005CD"/>
    <w:rsid w:val="00B005DC"/>
    <w:rsid w:val="00B01B30"/>
    <w:rsid w:val="00B0252B"/>
    <w:rsid w:val="00B0356D"/>
    <w:rsid w:val="00B03E98"/>
    <w:rsid w:val="00B051AD"/>
    <w:rsid w:val="00B051E7"/>
    <w:rsid w:val="00B0768A"/>
    <w:rsid w:val="00B1113A"/>
    <w:rsid w:val="00B1147D"/>
    <w:rsid w:val="00B1267A"/>
    <w:rsid w:val="00B15255"/>
    <w:rsid w:val="00B1633A"/>
    <w:rsid w:val="00B20B98"/>
    <w:rsid w:val="00B225ED"/>
    <w:rsid w:val="00B235F5"/>
    <w:rsid w:val="00B24878"/>
    <w:rsid w:val="00B24EC4"/>
    <w:rsid w:val="00B26CC1"/>
    <w:rsid w:val="00B27099"/>
    <w:rsid w:val="00B302BF"/>
    <w:rsid w:val="00B30619"/>
    <w:rsid w:val="00B3297E"/>
    <w:rsid w:val="00B32FDE"/>
    <w:rsid w:val="00B33EAE"/>
    <w:rsid w:val="00B347B6"/>
    <w:rsid w:val="00B36DB5"/>
    <w:rsid w:val="00B40C2B"/>
    <w:rsid w:val="00B40E0E"/>
    <w:rsid w:val="00B4161E"/>
    <w:rsid w:val="00B423E2"/>
    <w:rsid w:val="00B432D5"/>
    <w:rsid w:val="00B433C3"/>
    <w:rsid w:val="00B43540"/>
    <w:rsid w:val="00B439B1"/>
    <w:rsid w:val="00B447F6"/>
    <w:rsid w:val="00B45183"/>
    <w:rsid w:val="00B5000E"/>
    <w:rsid w:val="00B51D30"/>
    <w:rsid w:val="00B52EDF"/>
    <w:rsid w:val="00B54F9E"/>
    <w:rsid w:val="00B56799"/>
    <w:rsid w:val="00B570DE"/>
    <w:rsid w:val="00B57F07"/>
    <w:rsid w:val="00B6111C"/>
    <w:rsid w:val="00B620F1"/>
    <w:rsid w:val="00B6306E"/>
    <w:rsid w:val="00B64B70"/>
    <w:rsid w:val="00B64BC4"/>
    <w:rsid w:val="00B650D7"/>
    <w:rsid w:val="00B65446"/>
    <w:rsid w:val="00B65837"/>
    <w:rsid w:val="00B65B82"/>
    <w:rsid w:val="00B66243"/>
    <w:rsid w:val="00B71161"/>
    <w:rsid w:val="00B71738"/>
    <w:rsid w:val="00B720AA"/>
    <w:rsid w:val="00B72332"/>
    <w:rsid w:val="00B74CF1"/>
    <w:rsid w:val="00B75395"/>
    <w:rsid w:val="00B757DC"/>
    <w:rsid w:val="00B75B2B"/>
    <w:rsid w:val="00B77A34"/>
    <w:rsid w:val="00B805F7"/>
    <w:rsid w:val="00B84B7A"/>
    <w:rsid w:val="00B85E27"/>
    <w:rsid w:val="00B901B8"/>
    <w:rsid w:val="00B91821"/>
    <w:rsid w:val="00B928EF"/>
    <w:rsid w:val="00B92B05"/>
    <w:rsid w:val="00B936C3"/>
    <w:rsid w:val="00B93E3D"/>
    <w:rsid w:val="00B957C4"/>
    <w:rsid w:val="00B9687D"/>
    <w:rsid w:val="00B96F83"/>
    <w:rsid w:val="00B97057"/>
    <w:rsid w:val="00BA0F57"/>
    <w:rsid w:val="00BA2237"/>
    <w:rsid w:val="00BA3646"/>
    <w:rsid w:val="00BA4328"/>
    <w:rsid w:val="00BA48C3"/>
    <w:rsid w:val="00BA5E4C"/>
    <w:rsid w:val="00BB00C7"/>
    <w:rsid w:val="00BB2264"/>
    <w:rsid w:val="00BB35A1"/>
    <w:rsid w:val="00BB3847"/>
    <w:rsid w:val="00BB42B7"/>
    <w:rsid w:val="00BB439A"/>
    <w:rsid w:val="00BB46E4"/>
    <w:rsid w:val="00BB4FB6"/>
    <w:rsid w:val="00BB5623"/>
    <w:rsid w:val="00BB62D5"/>
    <w:rsid w:val="00BB75B0"/>
    <w:rsid w:val="00BB7C40"/>
    <w:rsid w:val="00BB7F16"/>
    <w:rsid w:val="00BC02DD"/>
    <w:rsid w:val="00BC0858"/>
    <w:rsid w:val="00BC147C"/>
    <w:rsid w:val="00BC20D6"/>
    <w:rsid w:val="00BC451D"/>
    <w:rsid w:val="00BC7C66"/>
    <w:rsid w:val="00BD13D5"/>
    <w:rsid w:val="00BD1462"/>
    <w:rsid w:val="00BD1FB7"/>
    <w:rsid w:val="00BD2886"/>
    <w:rsid w:val="00BD4C9A"/>
    <w:rsid w:val="00BD5323"/>
    <w:rsid w:val="00BD635E"/>
    <w:rsid w:val="00BD679A"/>
    <w:rsid w:val="00BD6C62"/>
    <w:rsid w:val="00BE082D"/>
    <w:rsid w:val="00BE15D4"/>
    <w:rsid w:val="00BE25CD"/>
    <w:rsid w:val="00BE29F2"/>
    <w:rsid w:val="00BE2B63"/>
    <w:rsid w:val="00BE3E2B"/>
    <w:rsid w:val="00BE4317"/>
    <w:rsid w:val="00BE5CE6"/>
    <w:rsid w:val="00BE706B"/>
    <w:rsid w:val="00BF1B79"/>
    <w:rsid w:val="00BF2576"/>
    <w:rsid w:val="00BF2910"/>
    <w:rsid w:val="00BF426E"/>
    <w:rsid w:val="00BF48F3"/>
    <w:rsid w:val="00BF79C8"/>
    <w:rsid w:val="00C013FF"/>
    <w:rsid w:val="00C02DF4"/>
    <w:rsid w:val="00C04131"/>
    <w:rsid w:val="00C06E77"/>
    <w:rsid w:val="00C100AD"/>
    <w:rsid w:val="00C10699"/>
    <w:rsid w:val="00C129A0"/>
    <w:rsid w:val="00C12E07"/>
    <w:rsid w:val="00C14B53"/>
    <w:rsid w:val="00C16CF3"/>
    <w:rsid w:val="00C17465"/>
    <w:rsid w:val="00C17AEF"/>
    <w:rsid w:val="00C22147"/>
    <w:rsid w:val="00C2319D"/>
    <w:rsid w:val="00C2325F"/>
    <w:rsid w:val="00C2466D"/>
    <w:rsid w:val="00C27EB3"/>
    <w:rsid w:val="00C30FB6"/>
    <w:rsid w:val="00C310E8"/>
    <w:rsid w:val="00C313A1"/>
    <w:rsid w:val="00C318ED"/>
    <w:rsid w:val="00C32A4D"/>
    <w:rsid w:val="00C33340"/>
    <w:rsid w:val="00C339AB"/>
    <w:rsid w:val="00C352AF"/>
    <w:rsid w:val="00C353D3"/>
    <w:rsid w:val="00C36A19"/>
    <w:rsid w:val="00C3716C"/>
    <w:rsid w:val="00C4029C"/>
    <w:rsid w:val="00C40C8E"/>
    <w:rsid w:val="00C44FD3"/>
    <w:rsid w:val="00C46789"/>
    <w:rsid w:val="00C51603"/>
    <w:rsid w:val="00C531B8"/>
    <w:rsid w:val="00C54799"/>
    <w:rsid w:val="00C552DB"/>
    <w:rsid w:val="00C57AF9"/>
    <w:rsid w:val="00C57FF9"/>
    <w:rsid w:val="00C6051D"/>
    <w:rsid w:val="00C60FC7"/>
    <w:rsid w:val="00C61725"/>
    <w:rsid w:val="00C61C29"/>
    <w:rsid w:val="00C62809"/>
    <w:rsid w:val="00C62E0A"/>
    <w:rsid w:val="00C634CC"/>
    <w:rsid w:val="00C6457F"/>
    <w:rsid w:val="00C67C22"/>
    <w:rsid w:val="00C703A4"/>
    <w:rsid w:val="00C71A22"/>
    <w:rsid w:val="00C71E3D"/>
    <w:rsid w:val="00C72736"/>
    <w:rsid w:val="00C72AB3"/>
    <w:rsid w:val="00C72E44"/>
    <w:rsid w:val="00C73823"/>
    <w:rsid w:val="00C743F9"/>
    <w:rsid w:val="00C7497D"/>
    <w:rsid w:val="00C74DA1"/>
    <w:rsid w:val="00C754F8"/>
    <w:rsid w:val="00C758D7"/>
    <w:rsid w:val="00C77B94"/>
    <w:rsid w:val="00C80043"/>
    <w:rsid w:val="00C80C75"/>
    <w:rsid w:val="00C81580"/>
    <w:rsid w:val="00C82329"/>
    <w:rsid w:val="00C86552"/>
    <w:rsid w:val="00C9071A"/>
    <w:rsid w:val="00C90A7B"/>
    <w:rsid w:val="00C91218"/>
    <w:rsid w:val="00C91640"/>
    <w:rsid w:val="00C916A4"/>
    <w:rsid w:val="00C92117"/>
    <w:rsid w:val="00C92F27"/>
    <w:rsid w:val="00C936ED"/>
    <w:rsid w:val="00C94359"/>
    <w:rsid w:val="00C94C22"/>
    <w:rsid w:val="00C951D3"/>
    <w:rsid w:val="00C95376"/>
    <w:rsid w:val="00C96BB5"/>
    <w:rsid w:val="00CA0697"/>
    <w:rsid w:val="00CA1F82"/>
    <w:rsid w:val="00CA21C9"/>
    <w:rsid w:val="00CA33A5"/>
    <w:rsid w:val="00CA3B98"/>
    <w:rsid w:val="00CA3ECE"/>
    <w:rsid w:val="00CA40D1"/>
    <w:rsid w:val="00CA45EF"/>
    <w:rsid w:val="00CA668E"/>
    <w:rsid w:val="00CA7A7B"/>
    <w:rsid w:val="00CA7BE5"/>
    <w:rsid w:val="00CB024B"/>
    <w:rsid w:val="00CB1994"/>
    <w:rsid w:val="00CB1E1C"/>
    <w:rsid w:val="00CB2876"/>
    <w:rsid w:val="00CB4BED"/>
    <w:rsid w:val="00CB4D14"/>
    <w:rsid w:val="00CB53A8"/>
    <w:rsid w:val="00CB55D4"/>
    <w:rsid w:val="00CB67DE"/>
    <w:rsid w:val="00CB6FFA"/>
    <w:rsid w:val="00CB7C43"/>
    <w:rsid w:val="00CC2A82"/>
    <w:rsid w:val="00CC2ABE"/>
    <w:rsid w:val="00CC3499"/>
    <w:rsid w:val="00CC459F"/>
    <w:rsid w:val="00CC55A7"/>
    <w:rsid w:val="00CC66B8"/>
    <w:rsid w:val="00CC72AE"/>
    <w:rsid w:val="00CD09B0"/>
    <w:rsid w:val="00CD0F48"/>
    <w:rsid w:val="00CD248A"/>
    <w:rsid w:val="00CD2AC0"/>
    <w:rsid w:val="00CD3105"/>
    <w:rsid w:val="00CD3832"/>
    <w:rsid w:val="00CD41D1"/>
    <w:rsid w:val="00CD53E9"/>
    <w:rsid w:val="00CE0061"/>
    <w:rsid w:val="00CE3117"/>
    <w:rsid w:val="00CE3347"/>
    <w:rsid w:val="00CE4B56"/>
    <w:rsid w:val="00CE5364"/>
    <w:rsid w:val="00CE62EE"/>
    <w:rsid w:val="00CE6B13"/>
    <w:rsid w:val="00CE7ECB"/>
    <w:rsid w:val="00CF055A"/>
    <w:rsid w:val="00CF19FD"/>
    <w:rsid w:val="00CF22C0"/>
    <w:rsid w:val="00CF31A8"/>
    <w:rsid w:val="00CF3D52"/>
    <w:rsid w:val="00CF4958"/>
    <w:rsid w:val="00CF4C95"/>
    <w:rsid w:val="00CF5FA8"/>
    <w:rsid w:val="00CF6194"/>
    <w:rsid w:val="00CF686C"/>
    <w:rsid w:val="00CF78E3"/>
    <w:rsid w:val="00D010A8"/>
    <w:rsid w:val="00D02069"/>
    <w:rsid w:val="00D041BF"/>
    <w:rsid w:val="00D04F87"/>
    <w:rsid w:val="00D05248"/>
    <w:rsid w:val="00D06BA0"/>
    <w:rsid w:val="00D07D0E"/>
    <w:rsid w:val="00D129B2"/>
    <w:rsid w:val="00D139BD"/>
    <w:rsid w:val="00D15025"/>
    <w:rsid w:val="00D15E8A"/>
    <w:rsid w:val="00D16EB1"/>
    <w:rsid w:val="00D16F31"/>
    <w:rsid w:val="00D17A96"/>
    <w:rsid w:val="00D22DEC"/>
    <w:rsid w:val="00D23497"/>
    <w:rsid w:val="00D23EB5"/>
    <w:rsid w:val="00D24DE1"/>
    <w:rsid w:val="00D25F81"/>
    <w:rsid w:val="00D26850"/>
    <w:rsid w:val="00D2728C"/>
    <w:rsid w:val="00D31A87"/>
    <w:rsid w:val="00D32046"/>
    <w:rsid w:val="00D338C5"/>
    <w:rsid w:val="00D33E6C"/>
    <w:rsid w:val="00D350CD"/>
    <w:rsid w:val="00D36699"/>
    <w:rsid w:val="00D40F3C"/>
    <w:rsid w:val="00D413C0"/>
    <w:rsid w:val="00D41B90"/>
    <w:rsid w:val="00D423E3"/>
    <w:rsid w:val="00D432C4"/>
    <w:rsid w:val="00D4395F"/>
    <w:rsid w:val="00D446E3"/>
    <w:rsid w:val="00D47782"/>
    <w:rsid w:val="00D524F9"/>
    <w:rsid w:val="00D524FC"/>
    <w:rsid w:val="00D53F61"/>
    <w:rsid w:val="00D54214"/>
    <w:rsid w:val="00D55C62"/>
    <w:rsid w:val="00D57BAF"/>
    <w:rsid w:val="00D6072F"/>
    <w:rsid w:val="00D60B07"/>
    <w:rsid w:val="00D61D50"/>
    <w:rsid w:val="00D635B2"/>
    <w:rsid w:val="00D64F51"/>
    <w:rsid w:val="00D67386"/>
    <w:rsid w:val="00D70D43"/>
    <w:rsid w:val="00D717DB"/>
    <w:rsid w:val="00D7222C"/>
    <w:rsid w:val="00D7239F"/>
    <w:rsid w:val="00D74964"/>
    <w:rsid w:val="00D75ACB"/>
    <w:rsid w:val="00D75F7D"/>
    <w:rsid w:val="00D763A6"/>
    <w:rsid w:val="00D7722E"/>
    <w:rsid w:val="00D8211F"/>
    <w:rsid w:val="00D82138"/>
    <w:rsid w:val="00D84165"/>
    <w:rsid w:val="00D841F1"/>
    <w:rsid w:val="00D84369"/>
    <w:rsid w:val="00D844A9"/>
    <w:rsid w:val="00D854F9"/>
    <w:rsid w:val="00D8689E"/>
    <w:rsid w:val="00D87EA7"/>
    <w:rsid w:val="00D91D84"/>
    <w:rsid w:val="00D92B40"/>
    <w:rsid w:val="00D93269"/>
    <w:rsid w:val="00D93876"/>
    <w:rsid w:val="00D941FF"/>
    <w:rsid w:val="00D95B3E"/>
    <w:rsid w:val="00D95EAF"/>
    <w:rsid w:val="00D96481"/>
    <w:rsid w:val="00D967DF"/>
    <w:rsid w:val="00D972A2"/>
    <w:rsid w:val="00D97790"/>
    <w:rsid w:val="00D977B1"/>
    <w:rsid w:val="00DA08EB"/>
    <w:rsid w:val="00DA0B04"/>
    <w:rsid w:val="00DA1702"/>
    <w:rsid w:val="00DA3C95"/>
    <w:rsid w:val="00DA4722"/>
    <w:rsid w:val="00DA5198"/>
    <w:rsid w:val="00DA5F60"/>
    <w:rsid w:val="00DB0656"/>
    <w:rsid w:val="00DB0FA4"/>
    <w:rsid w:val="00DB1BC4"/>
    <w:rsid w:val="00DB204C"/>
    <w:rsid w:val="00DB2426"/>
    <w:rsid w:val="00DB243E"/>
    <w:rsid w:val="00DB2A1C"/>
    <w:rsid w:val="00DB2BA3"/>
    <w:rsid w:val="00DB31FF"/>
    <w:rsid w:val="00DC11C1"/>
    <w:rsid w:val="00DC2003"/>
    <w:rsid w:val="00DC33BC"/>
    <w:rsid w:val="00DC35C5"/>
    <w:rsid w:val="00DC435F"/>
    <w:rsid w:val="00DC511B"/>
    <w:rsid w:val="00DC5A18"/>
    <w:rsid w:val="00DC6225"/>
    <w:rsid w:val="00DC70A9"/>
    <w:rsid w:val="00DD0503"/>
    <w:rsid w:val="00DD0A9F"/>
    <w:rsid w:val="00DD29CA"/>
    <w:rsid w:val="00DD330C"/>
    <w:rsid w:val="00DD4330"/>
    <w:rsid w:val="00DD47C2"/>
    <w:rsid w:val="00DD6506"/>
    <w:rsid w:val="00DD6C6C"/>
    <w:rsid w:val="00DD7DDE"/>
    <w:rsid w:val="00DE0B80"/>
    <w:rsid w:val="00DE1B35"/>
    <w:rsid w:val="00DE31E0"/>
    <w:rsid w:val="00DE345C"/>
    <w:rsid w:val="00DE35C7"/>
    <w:rsid w:val="00DE4DA5"/>
    <w:rsid w:val="00DE54CC"/>
    <w:rsid w:val="00DE5E1C"/>
    <w:rsid w:val="00DE7AC4"/>
    <w:rsid w:val="00DF1DBE"/>
    <w:rsid w:val="00DF2737"/>
    <w:rsid w:val="00DF2A82"/>
    <w:rsid w:val="00DF3D94"/>
    <w:rsid w:val="00DF4B8C"/>
    <w:rsid w:val="00DF5262"/>
    <w:rsid w:val="00DF55C7"/>
    <w:rsid w:val="00DF5F90"/>
    <w:rsid w:val="00DF6377"/>
    <w:rsid w:val="00DF6474"/>
    <w:rsid w:val="00DF7BB1"/>
    <w:rsid w:val="00E012EB"/>
    <w:rsid w:val="00E030A4"/>
    <w:rsid w:val="00E044AD"/>
    <w:rsid w:val="00E05694"/>
    <w:rsid w:val="00E059FF"/>
    <w:rsid w:val="00E05CEC"/>
    <w:rsid w:val="00E064B4"/>
    <w:rsid w:val="00E06C50"/>
    <w:rsid w:val="00E06F79"/>
    <w:rsid w:val="00E1018E"/>
    <w:rsid w:val="00E103BE"/>
    <w:rsid w:val="00E10B9B"/>
    <w:rsid w:val="00E10EC2"/>
    <w:rsid w:val="00E11FED"/>
    <w:rsid w:val="00E16C58"/>
    <w:rsid w:val="00E1753A"/>
    <w:rsid w:val="00E212AF"/>
    <w:rsid w:val="00E21B5C"/>
    <w:rsid w:val="00E21EEA"/>
    <w:rsid w:val="00E22284"/>
    <w:rsid w:val="00E2294D"/>
    <w:rsid w:val="00E2561B"/>
    <w:rsid w:val="00E26B46"/>
    <w:rsid w:val="00E27410"/>
    <w:rsid w:val="00E279DD"/>
    <w:rsid w:val="00E30C4B"/>
    <w:rsid w:val="00E30E69"/>
    <w:rsid w:val="00E316FB"/>
    <w:rsid w:val="00E31ADC"/>
    <w:rsid w:val="00E31B22"/>
    <w:rsid w:val="00E33594"/>
    <w:rsid w:val="00E34445"/>
    <w:rsid w:val="00E34743"/>
    <w:rsid w:val="00E350B7"/>
    <w:rsid w:val="00E35205"/>
    <w:rsid w:val="00E358AF"/>
    <w:rsid w:val="00E35EF4"/>
    <w:rsid w:val="00E36FBB"/>
    <w:rsid w:val="00E409FF"/>
    <w:rsid w:val="00E40C07"/>
    <w:rsid w:val="00E40CF1"/>
    <w:rsid w:val="00E41DCA"/>
    <w:rsid w:val="00E42192"/>
    <w:rsid w:val="00E436BD"/>
    <w:rsid w:val="00E44AE0"/>
    <w:rsid w:val="00E45BEA"/>
    <w:rsid w:val="00E51B5D"/>
    <w:rsid w:val="00E52CBD"/>
    <w:rsid w:val="00E53E91"/>
    <w:rsid w:val="00E55DD9"/>
    <w:rsid w:val="00E563F6"/>
    <w:rsid w:val="00E573B5"/>
    <w:rsid w:val="00E57D41"/>
    <w:rsid w:val="00E61591"/>
    <w:rsid w:val="00E61CE3"/>
    <w:rsid w:val="00E6655D"/>
    <w:rsid w:val="00E672EA"/>
    <w:rsid w:val="00E676EE"/>
    <w:rsid w:val="00E67762"/>
    <w:rsid w:val="00E7024E"/>
    <w:rsid w:val="00E713A2"/>
    <w:rsid w:val="00E7440D"/>
    <w:rsid w:val="00E757A5"/>
    <w:rsid w:val="00E75D03"/>
    <w:rsid w:val="00E77D55"/>
    <w:rsid w:val="00E81096"/>
    <w:rsid w:val="00E8123D"/>
    <w:rsid w:val="00E84424"/>
    <w:rsid w:val="00E85CD2"/>
    <w:rsid w:val="00E85F2C"/>
    <w:rsid w:val="00E867BD"/>
    <w:rsid w:val="00E86A5B"/>
    <w:rsid w:val="00E91115"/>
    <w:rsid w:val="00E923C7"/>
    <w:rsid w:val="00E94D40"/>
    <w:rsid w:val="00E95442"/>
    <w:rsid w:val="00E955CB"/>
    <w:rsid w:val="00E963F7"/>
    <w:rsid w:val="00E9743D"/>
    <w:rsid w:val="00EA0581"/>
    <w:rsid w:val="00EA12A7"/>
    <w:rsid w:val="00EA25FB"/>
    <w:rsid w:val="00EA3CEE"/>
    <w:rsid w:val="00EA3EE3"/>
    <w:rsid w:val="00EA3FC6"/>
    <w:rsid w:val="00EA46E8"/>
    <w:rsid w:val="00EA4EDE"/>
    <w:rsid w:val="00EA62BF"/>
    <w:rsid w:val="00EB1F9C"/>
    <w:rsid w:val="00EB4E9E"/>
    <w:rsid w:val="00EB6221"/>
    <w:rsid w:val="00EB64C6"/>
    <w:rsid w:val="00EB7EAA"/>
    <w:rsid w:val="00EC0819"/>
    <w:rsid w:val="00EC1BC8"/>
    <w:rsid w:val="00EC3183"/>
    <w:rsid w:val="00EC3493"/>
    <w:rsid w:val="00EC39DA"/>
    <w:rsid w:val="00EC3C36"/>
    <w:rsid w:val="00EC3D07"/>
    <w:rsid w:val="00EC48E7"/>
    <w:rsid w:val="00EC4B8E"/>
    <w:rsid w:val="00EC6702"/>
    <w:rsid w:val="00EC7846"/>
    <w:rsid w:val="00ED0C3E"/>
    <w:rsid w:val="00ED1531"/>
    <w:rsid w:val="00ED2510"/>
    <w:rsid w:val="00ED27FE"/>
    <w:rsid w:val="00ED37AE"/>
    <w:rsid w:val="00ED42D0"/>
    <w:rsid w:val="00ED748A"/>
    <w:rsid w:val="00ED7D4C"/>
    <w:rsid w:val="00EE0819"/>
    <w:rsid w:val="00EE1C00"/>
    <w:rsid w:val="00EE2010"/>
    <w:rsid w:val="00EE2898"/>
    <w:rsid w:val="00EE3718"/>
    <w:rsid w:val="00EE4020"/>
    <w:rsid w:val="00EE4A58"/>
    <w:rsid w:val="00EE4E92"/>
    <w:rsid w:val="00EE5E1D"/>
    <w:rsid w:val="00EE66DC"/>
    <w:rsid w:val="00EF0BAE"/>
    <w:rsid w:val="00EF3365"/>
    <w:rsid w:val="00EF3CB3"/>
    <w:rsid w:val="00EF453D"/>
    <w:rsid w:val="00EF51B8"/>
    <w:rsid w:val="00EF5579"/>
    <w:rsid w:val="00EF7319"/>
    <w:rsid w:val="00EF7FAF"/>
    <w:rsid w:val="00F005A3"/>
    <w:rsid w:val="00F01AD6"/>
    <w:rsid w:val="00F029D5"/>
    <w:rsid w:val="00F03399"/>
    <w:rsid w:val="00F038F9"/>
    <w:rsid w:val="00F03AED"/>
    <w:rsid w:val="00F04017"/>
    <w:rsid w:val="00F04736"/>
    <w:rsid w:val="00F04E4D"/>
    <w:rsid w:val="00F07BC2"/>
    <w:rsid w:val="00F11AD6"/>
    <w:rsid w:val="00F122D1"/>
    <w:rsid w:val="00F122FD"/>
    <w:rsid w:val="00F12A4C"/>
    <w:rsid w:val="00F12DE3"/>
    <w:rsid w:val="00F13FE6"/>
    <w:rsid w:val="00F14763"/>
    <w:rsid w:val="00F14A0C"/>
    <w:rsid w:val="00F14D48"/>
    <w:rsid w:val="00F1649F"/>
    <w:rsid w:val="00F17161"/>
    <w:rsid w:val="00F17E1F"/>
    <w:rsid w:val="00F207A2"/>
    <w:rsid w:val="00F20C4A"/>
    <w:rsid w:val="00F211C1"/>
    <w:rsid w:val="00F21308"/>
    <w:rsid w:val="00F2130A"/>
    <w:rsid w:val="00F24A59"/>
    <w:rsid w:val="00F24F7B"/>
    <w:rsid w:val="00F25185"/>
    <w:rsid w:val="00F26F9C"/>
    <w:rsid w:val="00F278C7"/>
    <w:rsid w:val="00F306B3"/>
    <w:rsid w:val="00F312F8"/>
    <w:rsid w:val="00F315B0"/>
    <w:rsid w:val="00F3163E"/>
    <w:rsid w:val="00F32A15"/>
    <w:rsid w:val="00F32F80"/>
    <w:rsid w:val="00F33D7C"/>
    <w:rsid w:val="00F33F8F"/>
    <w:rsid w:val="00F34A1C"/>
    <w:rsid w:val="00F367AD"/>
    <w:rsid w:val="00F36E0E"/>
    <w:rsid w:val="00F40FAD"/>
    <w:rsid w:val="00F41775"/>
    <w:rsid w:val="00F4293D"/>
    <w:rsid w:val="00F435BB"/>
    <w:rsid w:val="00F4418A"/>
    <w:rsid w:val="00F464EB"/>
    <w:rsid w:val="00F46DC3"/>
    <w:rsid w:val="00F47831"/>
    <w:rsid w:val="00F531E6"/>
    <w:rsid w:val="00F541D4"/>
    <w:rsid w:val="00F544AD"/>
    <w:rsid w:val="00F54EB1"/>
    <w:rsid w:val="00F6028E"/>
    <w:rsid w:val="00F6081E"/>
    <w:rsid w:val="00F60D13"/>
    <w:rsid w:val="00F65B00"/>
    <w:rsid w:val="00F65CD7"/>
    <w:rsid w:val="00F67DAA"/>
    <w:rsid w:val="00F67F3C"/>
    <w:rsid w:val="00F70451"/>
    <w:rsid w:val="00F707CA"/>
    <w:rsid w:val="00F71B1E"/>
    <w:rsid w:val="00F71F9F"/>
    <w:rsid w:val="00F77DD1"/>
    <w:rsid w:val="00F81663"/>
    <w:rsid w:val="00F818DE"/>
    <w:rsid w:val="00F81C8A"/>
    <w:rsid w:val="00F83960"/>
    <w:rsid w:val="00F83C37"/>
    <w:rsid w:val="00F8524E"/>
    <w:rsid w:val="00F86892"/>
    <w:rsid w:val="00F87D22"/>
    <w:rsid w:val="00F90DA7"/>
    <w:rsid w:val="00F9352D"/>
    <w:rsid w:val="00F93B08"/>
    <w:rsid w:val="00F93BDB"/>
    <w:rsid w:val="00F94477"/>
    <w:rsid w:val="00F95746"/>
    <w:rsid w:val="00F95754"/>
    <w:rsid w:val="00F95D6C"/>
    <w:rsid w:val="00F95DD1"/>
    <w:rsid w:val="00F96B69"/>
    <w:rsid w:val="00F96B82"/>
    <w:rsid w:val="00FA205C"/>
    <w:rsid w:val="00FA3332"/>
    <w:rsid w:val="00FA3350"/>
    <w:rsid w:val="00FA341C"/>
    <w:rsid w:val="00FA4A6A"/>
    <w:rsid w:val="00FA7FF6"/>
    <w:rsid w:val="00FB0040"/>
    <w:rsid w:val="00FB165C"/>
    <w:rsid w:val="00FB18B8"/>
    <w:rsid w:val="00FB2F34"/>
    <w:rsid w:val="00FB3ABC"/>
    <w:rsid w:val="00FB3FF4"/>
    <w:rsid w:val="00FB416F"/>
    <w:rsid w:val="00FB5578"/>
    <w:rsid w:val="00FB639D"/>
    <w:rsid w:val="00FB6BDE"/>
    <w:rsid w:val="00FB6C8D"/>
    <w:rsid w:val="00FC0A17"/>
    <w:rsid w:val="00FC0AF5"/>
    <w:rsid w:val="00FC31E9"/>
    <w:rsid w:val="00FC3AFC"/>
    <w:rsid w:val="00FC5B75"/>
    <w:rsid w:val="00FC6BDA"/>
    <w:rsid w:val="00FC7A44"/>
    <w:rsid w:val="00FD139B"/>
    <w:rsid w:val="00FD20AD"/>
    <w:rsid w:val="00FD20F0"/>
    <w:rsid w:val="00FD3F6A"/>
    <w:rsid w:val="00FD477A"/>
    <w:rsid w:val="00FD50B4"/>
    <w:rsid w:val="00FD64B5"/>
    <w:rsid w:val="00FE0BD2"/>
    <w:rsid w:val="00FE1034"/>
    <w:rsid w:val="00FE10A7"/>
    <w:rsid w:val="00FE2C57"/>
    <w:rsid w:val="00FE3C2F"/>
    <w:rsid w:val="00FE3EC7"/>
    <w:rsid w:val="00FE49C5"/>
    <w:rsid w:val="00FE642F"/>
    <w:rsid w:val="00FF030D"/>
    <w:rsid w:val="00FF0AA6"/>
    <w:rsid w:val="00FF10CD"/>
    <w:rsid w:val="00FF1B18"/>
    <w:rsid w:val="00FF2403"/>
    <w:rsid w:val="00FF2DD0"/>
    <w:rsid w:val="00FF2FBB"/>
    <w:rsid w:val="00FF4663"/>
    <w:rsid w:val="00FF4F44"/>
    <w:rsid w:val="00FF5089"/>
    <w:rsid w:val="00FF591B"/>
    <w:rsid w:val="00FF6213"/>
    <w:rsid w:val="00FF7A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FCF3E"/>
  <w15:docId w15:val="{9235D571-16BF-4CAD-A924-EB7E2C710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240"/>
    </w:pPr>
    <w:rPr>
      <w:rFonts w:ascii="Arial" w:hAnsi="Arial" w:cs="Arial"/>
    </w:rPr>
  </w:style>
  <w:style w:type="paragraph" w:styleId="Titre1">
    <w:name w:val="heading 1"/>
    <w:basedOn w:val="Normal"/>
    <w:next w:val="Normal"/>
    <w:qFormat/>
    <w:pPr>
      <w:keepNext/>
      <w:pageBreakBefore/>
      <w:numPr>
        <w:numId w:val="1"/>
      </w:numPr>
      <w:pBdr>
        <w:bottom w:val="single" w:sz="6" w:space="1" w:color="auto"/>
      </w:pBdr>
      <w:tabs>
        <w:tab w:val="clear" w:pos="7087"/>
        <w:tab w:val="num" w:pos="567"/>
      </w:tabs>
      <w:spacing w:before="480"/>
      <w:ind w:left="567"/>
      <w:outlineLvl w:val="0"/>
    </w:pPr>
    <w:rPr>
      <w:b/>
      <w:bCs/>
      <w:caps/>
      <w:color w:val="FF0000"/>
      <w:sz w:val="32"/>
      <w:szCs w:val="32"/>
    </w:rPr>
  </w:style>
  <w:style w:type="paragraph" w:styleId="Titre2">
    <w:name w:val="heading 2"/>
    <w:basedOn w:val="Titre1"/>
    <w:next w:val="Normal"/>
    <w:link w:val="Titre2Car"/>
    <w:qFormat/>
    <w:pPr>
      <w:pageBreakBefore w:val="0"/>
      <w:numPr>
        <w:ilvl w:val="1"/>
        <w:numId w:val="3"/>
      </w:numPr>
      <w:pBdr>
        <w:bottom w:val="none" w:sz="0" w:space="0" w:color="auto"/>
      </w:pBdr>
      <w:spacing w:before="600"/>
      <w:outlineLvl w:val="1"/>
    </w:pPr>
    <w:rPr>
      <w:color w:val="0000FF"/>
      <w:sz w:val="30"/>
      <w:szCs w:val="30"/>
    </w:rPr>
  </w:style>
  <w:style w:type="paragraph" w:styleId="Titre3">
    <w:name w:val="heading 3"/>
    <w:basedOn w:val="Titre2"/>
    <w:next w:val="Normal"/>
    <w:link w:val="Titre3Car"/>
    <w:qFormat/>
    <w:pPr>
      <w:numPr>
        <w:ilvl w:val="2"/>
        <w:numId w:val="5"/>
      </w:numPr>
      <w:spacing w:before="480"/>
      <w:outlineLvl w:val="2"/>
    </w:pPr>
    <w:rPr>
      <w:caps w:val="0"/>
      <w:color w:val="000080"/>
      <w:sz w:val="28"/>
      <w:szCs w:val="28"/>
    </w:rPr>
  </w:style>
  <w:style w:type="paragraph" w:styleId="Titre4">
    <w:name w:val="heading 4"/>
    <w:basedOn w:val="Titre3"/>
    <w:next w:val="Normal"/>
    <w:link w:val="Titre4Car"/>
    <w:qFormat/>
    <w:pPr>
      <w:numPr>
        <w:ilvl w:val="3"/>
        <w:numId w:val="7"/>
      </w:numPr>
      <w:spacing w:before="456"/>
      <w:ind w:hanging="1361"/>
      <w:outlineLvl w:val="3"/>
    </w:pPr>
    <w:rPr>
      <w:color w:val="008000"/>
      <w:sz w:val="26"/>
      <w:szCs w:val="26"/>
    </w:rPr>
  </w:style>
  <w:style w:type="paragraph" w:styleId="Titre5">
    <w:name w:val="heading 5"/>
    <w:basedOn w:val="Titre4"/>
    <w:next w:val="Normal"/>
    <w:link w:val="Titre5Car"/>
    <w:qFormat/>
    <w:pPr>
      <w:numPr>
        <w:ilvl w:val="4"/>
        <w:numId w:val="9"/>
      </w:numPr>
      <w:spacing w:before="408"/>
      <w:outlineLvl w:val="4"/>
    </w:pPr>
    <w:rPr>
      <w:color w:val="000000"/>
      <w:sz w:val="24"/>
      <w:szCs w:val="24"/>
    </w:rPr>
  </w:style>
  <w:style w:type="paragraph" w:styleId="Titre6">
    <w:name w:val="heading 6"/>
    <w:basedOn w:val="Titre5"/>
    <w:next w:val="Normal"/>
    <w:qFormat/>
    <w:pPr>
      <w:numPr>
        <w:ilvl w:val="5"/>
        <w:numId w:val="11"/>
      </w:numPr>
      <w:spacing w:before="360"/>
      <w:outlineLvl w:val="5"/>
    </w:pPr>
    <w:rPr>
      <w:i/>
      <w:iCs/>
      <w:sz w:val="22"/>
      <w:szCs w:val="22"/>
    </w:rPr>
  </w:style>
  <w:style w:type="paragraph" w:styleId="Titre7">
    <w:name w:val="heading 7"/>
    <w:basedOn w:val="Titre5"/>
    <w:next w:val="Normal"/>
    <w:qFormat/>
    <w:pPr>
      <w:numPr>
        <w:ilvl w:val="6"/>
        <w:numId w:val="13"/>
      </w:numPr>
      <w:outlineLvl w:val="6"/>
    </w:pPr>
    <w:rPr>
      <w:b w:val="0"/>
      <w:bCs w:val="0"/>
      <w:i/>
      <w:iCs/>
      <w:sz w:val="20"/>
      <w:szCs w:val="20"/>
    </w:rPr>
  </w:style>
  <w:style w:type="paragraph" w:styleId="Titre8">
    <w:name w:val="heading 8"/>
    <w:basedOn w:val="Titre5"/>
    <w:next w:val="Normal"/>
    <w:qFormat/>
    <w:pPr>
      <w:numPr>
        <w:ilvl w:val="7"/>
        <w:numId w:val="15"/>
      </w:numPr>
      <w:spacing w:before="336"/>
      <w:outlineLvl w:val="7"/>
    </w:pPr>
    <w:rPr>
      <w:b w:val="0"/>
      <w:bCs w:val="0"/>
      <w:i/>
      <w:iCs/>
      <w:sz w:val="20"/>
      <w:szCs w:val="20"/>
    </w:rPr>
  </w:style>
  <w:style w:type="paragraph" w:styleId="Titre9">
    <w:name w:val="heading 9"/>
    <w:basedOn w:val="Titre5"/>
    <w:next w:val="Normal"/>
    <w:qFormat/>
    <w:pPr>
      <w:numPr>
        <w:ilvl w:val="8"/>
        <w:numId w:val="17"/>
      </w:numPr>
      <w:spacing w:before="312"/>
      <w:outlineLvl w:val="8"/>
    </w:pPr>
    <w:rPr>
      <w:b w:val="0"/>
      <w:bCs w:val="0"/>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urant">
    <w:name w:val="Courant"/>
    <w:basedOn w:val="Normal"/>
    <w:rPr>
      <w:rFonts w:ascii="Times New Roman" w:hAnsi="Times New Roman" w:cs="Times New Roman"/>
      <w:sz w:val="24"/>
      <w:szCs w:val="24"/>
    </w:rPr>
  </w:style>
  <w:style w:type="paragraph" w:customStyle="1" w:styleId="annexe1">
    <w:name w:val="annexe 1"/>
    <w:basedOn w:val="Titre1"/>
    <w:next w:val="Normal"/>
    <w:pPr>
      <w:pageBreakBefore w:val="0"/>
      <w:numPr>
        <w:numId w:val="2"/>
      </w:numPr>
      <w:tabs>
        <w:tab w:val="clear" w:pos="4962"/>
        <w:tab w:val="num" w:pos="1985"/>
      </w:tabs>
      <w:ind w:left="1985"/>
    </w:pPr>
  </w:style>
  <w:style w:type="paragraph" w:customStyle="1" w:styleId="annexe2">
    <w:name w:val="annexe 2"/>
    <w:basedOn w:val="Titre2"/>
    <w:next w:val="Normal"/>
    <w:pPr>
      <w:numPr>
        <w:numId w:val="4"/>
      </w:numPr>
      <w:tabs>
        <w:tab w:val="clear" w:pos="8931"/>
        <w:tab w:val="num" w:pos="851"/>
      </w:tabs>
      <w:ind w:left="851"/>
    </w:pPr>
  </w:style>
  <w:style w:type="paragraph" w:customStyle="1" w:styleId="annexe3">
    <w:name w:val="annexe 3"/>
    <w:basedOn w:val="Titre3"/>
    <w:next w:val="Normal"/>
    <w:pPr>
      <w:numPr>
        <w:numId w:val="6"/>
      </w:numPr>
    </w:pPr>
  </w:style>
  <w:style w:type="paragraph" w:customStyle="1" w:styleId="annexe4">
    <w:name w:val="annexe 4"/>
    <w:basedOn w:val="Titre4"/>
    <w:next w:val="Normal"/>
    <w:pPr>
      <w:numPr>
        <w:numId w:val="8"/>
      </w:numPr>
    </w:pPr>
  </w:style>
  <w:style w:type="paragraph" w:customStyle="1" w:styleId="annexe5">
    <w:name w:val="annexe 5"/>
    <w:basedOn w:val="Titre5"/>
    <w:next w:val="Normal"/>
    <w:pPr>
      <w:numPr>
        <w:numId w:val="10"/>
      </w:numPr>
    </w:pPr>
  </w:style>
  <w:style w:type="paragraph" w:customStyle="1" w:styleId="annexe6">
    <w:name w:val="annexe 6"/>
    <w:basedOn w:val="Titre6"/>
    <w:next w:val="Normal"/>
    <w:pPr>
      <w:numPr>
        <w:numId w:val="12"/>
      </w:numPr>
    </w:pPr>
  </w:style>
  <w:style w:type="paragraph" w:customStyle="1" w:styleId="annexe7">
    <w:name w:val="annexe 7"/>
    <w:basedOn w:val="Titre7"/>
    <w:next w:val="Normal"/>
    <w:pPr>
      <w:numPr>
        <w:numId w:val="14"/>
      </w:numPr>
    </w:pPr>
  </w:style>
  <w:style w:type="paragraph" w:customStyle="1" w:styleId="annexe8">
    <w:name w:val="annexe 8"/>
    <w:basedOn w:val="Titre8"/>
    <w:next w:val="Normal"/>
    <w:pPr>
      <w:numPr>
        <w:numId w:val="16"/>
      </w:numPr>
    </w:pPr>
  </w:style>
  <w:style w:type="paragraph" w:customStyle="1" w:styleId="annexe9">
    <w:name w:val="annexe 9"/>
    <w:basedOn w:val="Titre9"/>
    <w:next w:val="Normal"/>
    <w:pPr>
      <w:numPr>
        <w:numId w:val="18"/>
      </w:numPr>
    </w:pPr>
  </w:style>
  <w:style w:type="character" w:styleId="Appelnotedebasdep">
    <w:name w:val="footnote reference"/>
    <w:basedOn w:val="Policepardfaut"/>
    <w:semiHidden/>
    <w:rPr>
      <w:rFonts w:ascii="Arial" w:hAnsi="Arial"/>
      <w:position w:val="4"/>
      <w:sz w:val="16"/>
      <w:szCs w:val="16"/>
    </w:rPr>
  </w:style>
  <w:style w:type="paragraph" w:customStyle="1" w:styleId="Attention">
    <w:name w:val="Attention"/>
    <w:basedOn w:val="Normal"/>
    <w:rPr>
      <w:b/>
      <w:bCs/>
    </w:rPr>
  </w:style>
  <w:style w:type="paragraph" w:customStyle="1" w:styleId="CelluleCourant">
    <w:name w:val="CelluleCourant"/>
    <w:basedOn w:val="Normal"/>
    <w:pPr>
      <w:spacing w:before="20" w:after="20"/>
    </w:pPr>
  </w:style>
  <w:style w:type="paragraph" w:customStyle="1" w:styleId="CelluleCentr">
    <w:name w:val="CelluleCentré"/>
    <w:basedOn w:val="CelluleCourant"/>
    <w:pPr>
      <w:jc w:val="center"/>
    </w:pPr>
  </w:style>
  <w:style w:type="paragraph" w:customStyle="1" w:styleId="CelluleEnum0">
    <w:name w:val="CelluleEnum0"/>
    <w:basedOn w:val="CelluleCourant"/>
    <w:pPr>
      <w:spacing w:after="0"/>
      <w:ind w:left="340" w:hanging="170"/>
    </w:pPr>
  </w:style>
  <w:style w:type="paragraph" w:customStyle="1" w:styleId="CelluleEnum1">
    <w:name w:val="CelluleEnum1"/>
    <w:basedOn w:val="CelluleEnum0"/>
    <w:pPr>
      <w:ind w:left="907"/>
    </w:pPr>
  </w:style>
  <w:style w:type="paragraph" w:customStyle="1" w:styleId="CelluleTitre">
    <w:name w:val="CelluleTitre"/>
    <w:basedOn w:val="Normal"/>
    <w:rsid w:val="00FF591B"/>
    <w:pPr>
      <w:keepNext/>
      <w:keepLines/>
      <w:widowControl/>
      <w:spacing w:before="120" w:after="120"/>
      <w:jc w:val="center"/>
    </w:pPr>
    <w:rPr>
      <w:b/>
      <w:bCs/>
    </w:rPr>
  </w:style>
  <w:style w:type="paragraph" w:styleId="Commentaire">
    <w:name w:val="annotation text"/>
    <w:basedOn w:val="Normal"/>
    <w:link w:val="CommentaireCar"/>
    <w:semiHidden/>
    <w:pPr>
      <w:spacing w:after="120" w:line="240" w:lineRule="atLeast"/>
    </w:pPr>
    <w:rPr>
      <w:b/>
      <w:bCs/>
      <w:sz w:val="16"/>
      <w:szCs w:val="16"/>
    </w:rPr>
  </w:style>
  <w:style w:type="paragraph" w:customStyle="1" w:styleId="ExigencesCorps">
    <w:name w:val="Exigences_Corps"/>
    <w:basedOn w:val="Normal"/>
    <w:link w:val="ExigencesCorpsCar"/>
    <w:pPr>
      <w:keepLines/>
      <w:spacing w:before="0"/>
      <w:ind w:left="1701"/>
    </w:pPr>
  </w:style>
  <w:style w:type="paragraph" w:customStyle="1" w:styleId="LiminaireCgras">
    <w:name w:val="LiminaireCgras"/>
    <w:basedOn w:val="Normal"/>
    <w:pPr>
      <w:spacing w:before="48"/>
      <w:ind w:left="113"/>
    </w:pPr>
    <w:rPr>
      <w:b/>
      <w:bCs/>
    </w:rPr>
  </w:style>
  <w:style w:type="paragraph" w:customStyle="1" w:styleId="CST">
    <w:name w:val="CST"/>
    <w:basedOn w:val="LiminaireCgras"/>
    <w:rPr>
      <w:smallCaps/>
      <w:sz w:val="22"/>
      <w:szCs w:val="22"/>
    </w:rPr>
  </w:style>
  <w:style w:type="paragraph" w:customStyle="1" w:styleId="CST2">
    <w:name w:val="CST2"/>
    <w:basedOn w:val="LiminaireCgras"/>
    <w:rPr>
      <w:smallCaps/>
    </w:rPr>
  </w:style>
  <w:style w:type="paragraph" w:styleId="En-tte">
    <w:name w:val="header"/>
    <w:link w:val="En-tteCar"/>
    <w:uiPriority w:val="99"/>
    <w:pPr>
      <w:ind w:left="57"/>
    </w:pPr>
    <w:rPr>
      <w:rFonts w:ascii="Arial" w:hAnsi="Arial" w:cs="Arial"/>
      <w:color w:val="FF0000"/>
    </w:rPr>
  </w:style>
  <w:style w:type="paragraph" w:customStyle="1" w:styleId="Enum0">
    <w:name w:val="Enum 0"/>
    <w:basedOn w:val="Normal"/>
    <w:pPr>
      <w:spacing w:before="120"/>
      <w:ind w:left="170"/>
    </w:pPr>
  </w:style>
  <w:style w:type="paragraph" w:customStyle="1" w:styleId="Enum1">
    <w:name w:val="Enum 1"/>
    <w:basedOn w:val="Enum0"/>
    <w:pPr>
      <w:ind w:left="907"/>
    </w:pPr>
  </w:style>
  <w:style w:type="paragraph" w:customStyle="1" w:styleId="Enum2">
    <w:name w:val="Enum 2"/>
    <w:basedOn w:val="Enum1"/>
    <w:pPr>
      <w:ind w:left="1474"/>
    </w:pPr>
  </w:style>
  <w:style w:type="paragraph" w:customStyle="1" w:styleId="Figure">
    <w:name w:val="Figure"/>
    <w:basedOn w:val="Normal"/>
    <w:next w:val="Normal"/>
    <w:pPr>
      <w:spacing w:before="120"/>
      <w:jc w:val="center"/>
    </w:pPr>
    <w:rPr>
      <w:b/>
      <w:bCs/>
      <w:i/>
      <w:iCs/>
      <w:sz w:val="16"/>
      <w:szCs w:val="16"/>
    </w:rPr>
  </w:style>
  <w:style w:type="paragraph" w:customStyle="1" w:styleId="Glossaire">
    <w:name w:val="Glossaire"/>
    <w:basedOn w:val="Titre1"/>
    <w:next w:val="Normal"/>
    <w:pPr>
      <w:outlineLvl w:val="9"/>
    </w:pPr>
  </w:style>
  <w:style w:type="paragraph" w:customStyle="1" w:styleId="ImageEcran">
    <w:name w:val="ImageEcran"/>
    <w:basedOn w:val="Normal"/>
    <w:next w:val="Figure"/>
    <w:pPr>
      <w:jc w:val="center"/>
    </w:pPr>
  </w:style>
  <w:style w:type="paragraph" w:styleId="Index1">
    <w:name w:val="index 1"/>
    <w:basedOn w:val="Normal"/>
    <w:next w:val="Normal"/>
    <w:semiHidden/>
    <w:pPr>
      <w:spacing w:before="0"/>
    </w:pPr>
  </w:style>
  <w:style w:type="paragraph" w:styleId="Index2">
    <w:name w:val="index 2"/>
    <w:basedOn w:val="Normal"/>
    <w:next w:val="Normal"/>
    <w:semiHidden/>
    <w:pPr>
      <w:spacing w:before="0"/>
      <w:ind w:left="284"/>
    </w:pPr>
  </w:style>
  <w:style w:type="paragraph" w:styleId="Index3">
    <w:name w:val="index 3"/>
    <w:basedOn w:val="Normal"/>
    <w:next w:val="Normal"/>
    <w:semiHidden/>
    <w:pPr>
      <w:spacing w:before="0"/>
      <w:ind w:left="567"/>
    </w:pPr>
  </w:style>
  <w:style w:type="paragraph" w:styleId="Index4">
    <w:name w:val="index 4"/>
    <w:basedOn w:val="Normal"/>
    <w:next w:val="Normal"/>
    <w:semiHidden/>
    <w:pPr>
      <w:spacing w:before="0"/>
      <w:ind w:left="851"/>
    </w:pPr>
  </w:style>
  <w:style w:type="paragraph" w:styleId="Index5">
    <w:name w:val="index 5"/>
    <w:basedOn w:val="Normal"/>
    <w:next w:val="Normal"/>
    <w:semiHidden/>
    <w:pPr>
      <w:spacing w:before="0"/>
      <w:ind w:left="1134"/>
    </w:pPr>
  </w:style>
  <w:style w:type="paragraph" w:styleId="Index6">
    <w:name w:val="index 6"/>
    <w:basedOn w:val="Normal"/>
    <w:next w:val="Normal"/>
    <w:semiHidden/>
    <w:pPr>
      <w:spacing w:before="0"/>
      <w:ind w:left="1418"/>
    </w:pPr>
  </w:style>
  <w:style w:type="paragraph" w:styleId="Index7">
    <w:name w:val="index 7"/>
    <w:basedOn w:val="Normal"/>
    <w:next w:val="Normal"/>
    <w:semiHidden/>
    <w:pPr>
      <w:spacing w:before="0"/>
      <w:ind w:left="1701"/>
    </w:pPr>
  </w:style>
  <w:style w:type="paragraph" w:customStyle="1" w:styleId="LiminaireCach">
    <w:name w:val="LiminaireCaché"/>
    <w:basedOn w:val="Normal"/>
    <w:pPr>
      <w:spacing w:before="0"/>
    </w:pPr>
    <w:rPr>
      <w:vanish/>
    </w:rPr>
  </w:style>
  <w:style w:type="paragraph" w:customStyle="1" w:styleId="LiminaireCach4">
    <w:name w:val="LiminaireCaché4"/>
    <w:basedOn w:val="Normal"/>
    <w:pPr>
      <w:spacing w:before="0"/>
    </w:pPr>
    <w:rPr>
      <w:vanish/>
      <w:sz w:val="8"/>
      <w:szCs w:val="8"/>
    </w:rPr>
  </w:style>
  <w:style w:type="paragraph" w:customStyle="1" w:styleId="LiminaireCcourant">
    <w:name w:val="LiminaireCcourant"/>
    <w:basedOn w:val="Normal"/>
    <w:pPr>
      <w:tabs>
        <w:tab w:val="left" w:pos="2835"/>
      </w:tabs>
      <w:spacing w:before="48"/>
      <w:ind w:left="113"/>
    </w:pPr>
  </w:style>
  <w:style w:type="paragraph" w:customStyle="1" w:styleId="LiminaireCentr">
    <w:name w:val="LiminaireCentré"/>
    <w:basedOn w:val="Normal"/>
    <w:pPr>
      <w:spacing w:before="51"/>
      <w:jc w:val="center"/>
    </w:pPr>
  </w:style>
  <w:style w:type="paragraph" w:customStyle="1" w:styleId="LiminaireCTitre">
    <w:name w:val="LiminaireCTitre"/>
    <w:basedOn w:val="Normal"/>
    <w:pPr>
      <w:spacing w:before="120"/>
      <w:jc w:val="center"/>
    </w:pPr>
    <w:rPr>
      <w:b/>
      <w:bCs/>
      <w:sz w:val="22"/>
      <w:szCs w:val="22"/>
    </w:rPr>
  </w:style>
  <w:style w:type="paragraph" w:customStyle="1" w:styleId="LiminaireGrandTitre">
    <w:name w:val="LiminaireGrandTitre"/>
    <w:basedOn w:val="Normal"/>
    <w:pPr>
      <w:spacing w:before="720" w:after="720"/>
      <w:jc w:val="center"/>
    </w:pPr>
    <w:rPr>
      <w:b/>
      <w:bCs/>
      <w:caps/>
      <w:sz w:val="32"/>
      <w:szCs w:val="32"/>
    </w:rPr>
  </w:style>
  <w:style w:type="paragraph" w:customStyle="1" w:styleId="LiminaireGrandTitreProj">
    <w:name w:val="LiminaireGrandTitreProj"/>
    <w:basedOn w:val="LiminaireGrandTitre"/>
    <w:pPr>
      <w:spacing w:before="360" w:after="360"/>
    </w:pPr>
  </w:style>
  <w:style w:type="character" w:styleId="Marquedecommentaire">
    <w:name w:val="annotation reference"/>
    <w:basedOn w:val="Policepardfaut"/>
    <w:semiHidden/>
    <w:rPr>
      <w:sz w:val="16"/>
      <w:szCs w:val="16"/>
    </w:rPr>
  </w:style>
  <w:style w:type="paragraph" w:styleId="Notedebasdepage">
    <w:name w:val="footnote text"/>
    <w:basedOn w:val="Normal"/>
    <w:semiHidden/>
    <w:pPr>
      <w:widowControl/>
      <w:spacing w:before="0"/>
      <w:ind w:left="113" w:hanging="113"/>
    </w:pPr>
    <w:rPr>
      <w:sz w:val="16"/>
      <w:szCs w:val="16"/>
    </w:rPr>
  </w:style>
  <w:style w:type="character" w:styleId="Numrodeligne">
    <w:name w:val="line number"/>
    <w:basedOn w:val="Policepardfaut"/>
  </w:style>
  <w:style w:type="paragraph" w:styleId="Pieddepage">
    <w:name w:val="footer"/>
    <w:basedOn w:val="Normal"/>
    <w:link w:val="PieddepageCar"/>
    <w:pPr>
      <w:spacing w:before="0"/>
    </w:pPr>
    <w:rPr>
      <w:color w:val="0000FF"/>
      <w:sz w:val="10"/>
      <w:szCs w:val="10"/>
    </w:rPr>
  </w:style>
  <w:style w:type="paragraph" w:customStyle="1" w:styleId="Remarque">
    <w:name w:val="Remarque"/>
    <w:basedOn w:val="Normal"/>
    <w:rPr>
      <w:i/>
      <w:iCs/>
    </w:rPr>
  </w:style>
  <w:style w:type="paragraph" w:styleId="Retraitnormal">
    <w:name w:val="Normal Indent"/>
    <w:basedOn w:val="Normal"/>
    <w:pPr>
      <w:ind w:left="737"/>
    </w:pPr>
  </w:style>
  <w:style w:type="paragraph" w:customStyle="1" w:styleId="Titrecentr">
    <w:name w:val="Titre centré"/>
    <w:next w:val="Normal"/>
    <w:rsid w:val="00C67C22"/>
    <w:pPr>
      <w:suppressLineNumbers/>
      <w:spacing w:before="720" w:after="480" w:line="240" w:lineRule="exact"/>
      <w:jc w:val="center"/>
      <w:outlineLvl w:val="0"/>
    </w:pPr>
    <w:rPr>
      <w:rFonts w:ascii="Arial" w:hAnsi="Arial" w:cs="Arial"/>
      <w:b/>
      <w:bCs/>
      <w:caps/>
      <w:color w:val="800000"/>
      <w:sz w:val="32"/>
      <w:szCs w:val="32"/>
    </w:rPr>
  </w:style>
  <w:style w:type="character" w:styleId="VariableHTML">
    <w:name w:val="HTML Variable"/>
    <w:basedOn w:val="Policepardfaut"/>
    <w:rPr>
      <w:i/>
      <w:iCs/>
    </w:rPr>
  </w:style>
  <w:style w:type="paragraph" w:styleId="TM1">
    <w:name w:val="toc 1"/>
    <w:basedOn w:val="Normal"/>
    <w:uiPriority w:val="39"/>
    <w:pPr>
      <w:tabs>
        <w:tab w:val="right" w:leader="dot" w:pos="9923"/>
      </w:tabs>
      <w:spacing w:line="240" w:lineRule="exact"/>
      <w:ind w:left="284" w:right="567"/>
    </w:pPr>
    <w:rPr>
      <w:b/>
      <w:bCs/>
      <w:caps/>
      <w:noProof/>
      <w:sz w:val="26"/>
      <w:szCs w:val="26"/>
    </w:rPr>
  </w:style>
  <w:style w:type="paragraph" w:styleId="TM2">
    <w:name w:val="toc 2"/>
    <w:basedOn w:val="TM1"/>
    <w:uiPriority w:val="39"/>
    <w:pPr>
      <w:spacing w:before="120"/>
      <w:ind w:left="680"/>
    </w:pPr>
    <w:rPr>
      <w:sz w:val="24"/>
      <w:szCs w:val="24"/>
    </w:rPr>
  </w:style>
  <w:style w:type="paragraph" w:styleId="TM3">
    <w:name w:val="toc 3"/>
    <w:basedOn w:val="TM2"/>
    <w:uiPriority w:val="39"/>
    <w:pPr>
      <w:spacing w:before="0"/>
      <w:ind w:left="1162"/>
    </w:pPr>
    <w:rPr>
      <w:caps w:val="0"/>
    </w:rPr>
  </w:style>
  <w:style w:type="paragraph" w:styleId="TM4">
    <w:name w:val="toc 4"/>
    <w:basedOn w:val="TM3"/>
    <w:uiPriority w:val="39"/>
    <w:pPr>
      <w:ind w:left="1559"/>
    </w:pPr>
    <w:rPr>
      <w:b w:val="0"/>
      <w:bCs w:val="0"/>
    </w:rPr>
  </w:style>
  <w:style w:type="paragraph" w:styleId="TM5">
    <w:name w:val="toc 5"/>
    <w:basedOn w:val="TM4"/>
    <w:uiPriority w:val="39"/>
    <w:pPr>
      <w:ind w:left="1814"/>
    </w:pPr>
    <w:rPr>
      <w:sz w:val="22"/>
      <w:szCs w:val="22"/>
    </w:rPr>
  </w:style>
  <w:style w:type="paragraph" w:styleId="TM6">
    <w:name w:val="toc 6"/>
    <w:basedOn w:val="TM5"/>
    <w:semiHidden/>
    <w:pPr>
      <w:ind w:left="2098"/>
    </w:pPr>
    <w:rPr>
      <w:sz w:val="20"/>
      <w:szCs w:val="20"/>
    </w:rPr>
  </w:style>
  <w:style w:type="paragraph" w:styleId="TM7">
    <w:name w:val="toc 7"/>
    <w:basedOn w:val="TM5"/>
    <w:semiHidden/>
    <w:pPr>
      <w:ind w:left="2438"/>
    </w:pPr>
    <w:rPr>
      <w:sz w:val="20"/>
      <w:szCs w:val="20"/>
    </w:rPr>
  </w:style>
  <w:style w:type="paragraph" w:styleId="TM8">
    <w:name w:val="toc 8"/>
    <w:basedOn w:val="TM5"/>
    <w:semiHidden/>
    <w:pPr>
      <w:ind w:left="2722"/>
    </w:pPr>
    <w:rPr>
      <w:sz w:val="18"/>
      <w:szCs w:val="18"/>
    </w:rPr>
  </w:style>
  <w:style w:type="paragraph" w:styleId="TM9">
    <w:name w:val="toc 9"/>
    <w:basedOn w:val="TM5"/>
    <w:semiHidden/>
    <w:pPr>
      <w:ind w:left="3033"/>
    </w:pPr>
    <w:rPr>
      <w:sz w:val="18"/>
      <w:szCs w:val="18"/>
    </w:rPr>
  </w:style>
  <w:style w:type="paragraph" w:styleId="Explorateurdedocuments">
    <w:name w:val="Document Map"/>
    <w:basedOn w:val="Normal"/>
    <w:semiHidden/>
    <w:pPr>
      <w:shd w:val="clear" w:color="auto" w:fill="000080"/>
    </w:pPr>
    <w:rPr>
      <w:rFonts w:ascii="Tahoma" w:hAnsi="Tahoma" w:cs="Tahoma"/>
    </w:rPr>
  </w:style>
  <w:style w:type="paragraph" w:customStyle="1" w:styleId="Refdedocument">
    <w:name w:val="Ref de document"/>
    <w:basedOn w:val="Normal"/>
    <w:pPr>
      <w:keepNext/>
      <w:spacing w:before="120"/>
      <w:ind w:left="1418" w:hanging="1418"/>
    </w:pPr>
  </w:style>
  <w:style w:type="character" w:styleId="Numrodepage">
    <w:name w:val="page number"/>
    <w:basedOn w:val="Policepardfaut"/>
  </w:style>
  <w:style w:type="paragraph" w:styleId="Lgende">
    <w:name w:val="caption"/>
    <w:basedOn w:val="Normal"/>
    <w:next w:val="Normal"/>
    <w:qFormat/>
    <w:pPr>
      <w:spacing w:before="120" w:after="120"/>
    </w:pPr>
    <w:rPr>
      <w:b/>
      <w:bCs/>
    </w:rPr>
  </w:style>
  <w:style w:type="paragraph" w:customStyle="1" w:styleId="Annotation">
    <w:name w:val="Annotation"/>
    <w:basedOn w:val="Normal"/>
    <w:pPr>
      <w:spacing w:after="120" w:line="240" w:lineRule="atLeast"/>
    </w:pPr>
    <w:rPr>
      <w:b/>
      <w:bCs/>
      <w:sz w:val="16"/>
      <w:szCs w:val="16"/>
    </w:rPr>
  </w:style>
  <w:style w:type="character" w:customStyle="1" w:styleId="Marquedannotation">
    <w:name w:val="Marque d'annotation"/>
    <w:basedOn w:val="Policepardfaut"/>
    <w:rPr>
      <w:sz w:val="16"/>
      <w:szCs w:val="16"/>
    </w:rPr>
  </w:style>
  <w:style w:type="paragraph" w:customStyle="1" w:styleId="ExigencesNom">
    <w:name w:val="Exigences_Nom"/>
    <w:basedOn w:val="ExigencesCorps"/>
    <w:next w:val="ExigencesTitre"/>
    <w:link w:val="ExigencesNomCar"/>
    <w:pPr>
      <w:keepNext/>
      <w:widowControl/>
      <w:ind w:left="0"/>
    </w:pPr>
    <w:rPr>
      <w:b/>
      <w:bCs/>
    </w:rPr>
  </w:style>
  <w:style w:type="paragraph" w:customStyle="1" w:styleId="ExigencesJustificatif">
    <w:name w:val="Exigences_Justificatif"/>
    <w:basedOn w:val="ExigencesCorps"/>
    <w:next w:val="ExigencesReponse"/>
    <w:link w:val="ExigencesJustificatifCar"/>
    <w:pPr>
      <w:spacing w:before="240"/>
    </w:pPr>
    <w:rPr>
      <w:i/>
      <w:iCs/>
      <w:color w:val="0000FF"/>
    </w:rPr>
  </w:style>
  <w:style w:type="paragraph" w:customStyle="1" w:styleId="ExigencesReponse">
    <w:name w:val="Exigences_Reponse"/>
    <w:basedOn w:val="ExigencesCorps"/>
    <w:next w:val="Normal"/>
    <w:link w:val="ExigencesReponseCar"/>
    <w:pPr>
      <w:tabs>
        <w:tab w:val="left" w:pos="3402"/>
        <w:tab w:val="left" w:pos="5387"/>
        <w:tab w:val="left" w:pos="6237"/>
        <w:tab w:val="left" w:pos="7513"/>
      </w:tabs>
    </w:pPr>
    <w:rPr>
      <w:b/>
      <w:bCs/>
      <w:i/>
      <w:iCs/>
      <w:sz w:val="18"/>
      <w:szCs w:val="18"/>
    </w:rPr>
  </w:style>
  <w:style w:type="paragraph" w:customStyle="1" w:styleId="ExigencesTableau">
    <w:name w:val="Exigences_Tableau"/>
    <w:basedOn w:val="Normal"/>
    <w:pPr>
      <w:spacing w:before="0"/>
    </w:pPr>
  </w:style>
  <w:style w:type="paragraph" w:customStyle="1" w:styleId="TMExigences">
    <w:name w:val="TMExigences"/>
    <w:basedOn w:val="Tabledesillustrations"/>
    <w:pPr>
      <w:tabs>
        <w:tab w:val="right" w:leader="dot" w:pos="4820"/>
      </w:tabs>
    </w:pPr>
    <w:rPr>
      <w:caps/>
      <w:noProof/>
    </w:rPr>
  </w:style>
  <w:style w:type="paragraph" w:styleId="Tabledesillustrations">
    <w:name w:val="table of figures"/>
    <w:basedOn w:val="Normal"/>
    <w:next w:val="Normal"/>
    <w:semiHidden/>
    <w:pPr>
      <w:spacing w:before="0"/>
      <w:ind w:left="482" w:hanging="482"/>
    </w:pPr>
  </w:style>
  <w:style w:type="paragraph" w:customStyle="1" w:styleId="ExigencesVerification">
    <w:name w:val="Exigences_Verification"/>
    <w:basedOn w:val="ExigencesCorps"/>
    <w:next w:val="Normal"/>
    <w:rPr>
      <w:b/>
      <w:bCs/>
      <w:i/>
      <w:iCs/>
      <w:sz w:val="18"/>
      <w:szCs w:val="18"/>
    </w:rPr>
  </w:style>
  <w:style w:type="paragraph" w:customStyle="1" w:styleId="ExigencesNiveau">
    <w:name w:val="Exigences_Niveau"/>
    <w:basedOn w:val="ExigencesVerification"/>
    <w:next w:val="Normal"/>
  </w:style>
  <w:style w:type="paragraph" w:customStyle="1" w:styleId="ExigencesTitre">
    <w:name w:val="Exigences_Titre"/>
    <w:basedOn w:val="ExigencesCorps"/>
    <w:next w:val="ExigencesCorps"/>
    <w:rsid w:val="00B3297E"/>
    <w:pPr>
      <w:keepNext/>
      <w:widowControl/>
      <w:spacing w:before="120" w:after="120"/>
    </w:pPr>
    <w:rPr>
      <w:b/>
      <w:bCs/>
      <w:i/>
      <w:iCs/>
      <w:color w:val="008000"/>
      <w:u w:val="single"/>
    </w:rPr>
  </w:style>
  <w:style w:type="character" w:customStyle="1" w:styleId="ExigencesStandard">
    <w:name w:val="Exigences_Standard"/>
    <w:basedOn w:val="Policepardfaut"/>
  </w:style>
  <w:style w:type="paragraph" w:customStyle="1" w:styleId="ExigencesTitrePuce">
    <w:name w:val="Exigences_Titre_Puce"/>
    <w:basedOn w:val="ExigencesTitre"/>
    <w:rsid w:val="00213598"/>
    <w:pPr>
      <w:numPr>
        <w:numId w:val="19"/>
      </w:numPr>
      <w:tabs>
        <w:tab w:val="clear" w:pos="227"/>
      </w:tabs>
      <w:spacing w:before="0" w:after="0"/>
      <w:ind w:left="284" w:hanging="284"/>
    </w:pPr>
    <w:rPr>
      <w:b w:val="0"/>
      <w:bCs w:val="0"/>
      <w:i w:val="0"/>
      <w:iCs w:val="0"/>
      <w:u w:val="none"/>
    </w:rPr>
  </w:style>
  <w:style w:type="paragraph" w:customStyle="1" w:styleId="LiminaireTitreSociete">
    <w:name w:val="LiminaireTitreSociete"/>
    <w:basedOn w:val="LiminaireGrandTitre"/>
    <w:next w:val="Normal"/>
    <w:rsid w:val="00352616"/>
    <w:pPr>
      <w:pBdr>
        <w:bottom w:val="single" w:sz="4" w:space="1" w:color="auto"/>
      </w:pBdr>
      <w:tabs>
        <w:tab w:val="left" w:pos="3402"/>
      </w:tabs>
      <w:spacing w:before="240" w:after="120"/>
      <w:jc w:val="left"/>
    </w:pPr>
    <w:rPr>
      <w:color w:val="FF0000"/>
    </w:rPr>
  </w:style>
  <w:style w:type="table" w:styleId="Grilledutableau">
    <w:name w:val="Table Grid"/>
    <w:basedOn w:val="TableauNormal"/>
    <w:uiPriority w:val="59"/>
    <w:rsid w:val="00813CB1"/>
    <w:pPr>
      <w:widowControl w:val="0"/>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olidaire">
    <w:name w:val="Normal Solidaire"/>
    <w:basedOn w:val="Normal"/>
    <w:next w:val="Normal"/>
    <w:rsid w:val="00213598"/>
    <w:pPr>
      <w:keepNext/>
      <w:keepLines/>
      <w:widowControl/>
      <w:spacing w:before="0"/>
    </w:pPr>
  </w:style>
  <w:style w:type="paragraph" w:customStyle="1" w:styleId="Listing">
    <w:name w:val="Listing"/>
    <w:basedOn w:val="Normal"/>
    <w:rsid w:val="00DD6506"/>
    <w:pPr>
      <w:widowControl/>
      <w:pBdr>
        <w:left w:val="single" w:sz="4" w:space="4" w:color="auto"/>
        <w:right w:val="single" w:sz="4" w:space="4" w:color="auto"/>
      </w:pBdr>
      <w:spacing w:before="0"/>
      <w:ind w:left="567" w:right="567"/>
    </w:pPr>
    <w:rPr>
      <w:rFonts w:ascii="Courier New" w:hAnsi="Courier New" w:cs="Courier New"/>
    </w:rPr>
  </w:style>
  <w:style w:type="paragraph" w:styleId="Adressedestinataire">
    <w:name w:val="envelope address"/>
    <w:basedOn w:val="Normal"/>
    <w:rsid w:val="002405FC"/>
    <w:pPr>
      <w:framePr w:w="7938" w:h="1985" w:hRule="exact" w:hSpace="141" w:wrap="auto" w:hAnchor="page" w:xAlign="center" w:yAlign="bottom"/>
      <w:ind w:left="2835"/>
    </w:pPr>
    <w:rPr>
      <w:sz w:val="24"/>
      <w:szCs w:val="24"/>
    </w:rPr>
  </w:style>
  <w:style w:type="paragraph" w:styleId="Adresseexpditeur">
    <w:name w:val="envelope return"/>
    <w:basedOn w:val="Normal"/>
    <w:rsid w:val="002405FC"/>
  </w:style>
  <w:style w:type="paragraph" w:styleId="AdresseHTML">
    <w:name w:val="HTML Address"/>
    <w:basedOn w:val="Normal"/>
    <w:rsid w:val="002405FC"/>
    <w:rPr>
      <w:i/>
      <w:iCs/>
    </w:rPr>
  </w:style>
  <w:style w:type="paragraph" w:styleId="Corpsdetexte">
    <w:name w:val="Body Text"/>
    <w:basedOn w:val="Normal"/>
    <w:rsid w:val="002405FC"/>
    <w:pPr>
      <w:spacing w:after="120"/>
    </w:pPr>
  </w:style>
  <w:style w:type="paragraph" w:styleId="Corpsdetexte2">
    <w:name w:val="Body Text 2"/>
    <w:basedOn w:val="Normal"/>
    <w:rsid w:val="002405FC"/>
    <w:pPr>
      <w:spacing w:after="120" w:line="480" w:lineRule="auto"/>
    </w:pPr>
  </w:style>
  <w:style w:type="paragraph" w:styleId="Corpsdetexte3">
    <w:name w:val="Body Text 3"/>
    <w:basedOn w:val="Normal"/>
    <w:rsid w:val="002405FC"/>
    <w:pPr>
      <w:spacing w:after="120"/>
    </w:pPr>
    <w:rPr>
      <w:sz w:val="16"/>
      <w:szCs w:val="16"/>
    </w:rPr>
  </w:style>
  <w:style w:type="paragraph" w:styleId="Date">
    <w:name w:val="Date"/>
    <w:basedOn w:val="Normal"/>
    <w:next w:val="Normal"/>
    <w:rsid w:val="002405FC"/>
  </w:style>
  <w:style w:type="paragraph" w:styleId="En-ttedemessage">
    <w:name w:val="Message Header"/>
    <w:basedOn w:val="Normal"/>
    <w:rsid w:val="002405F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rsid w:val="002405FC"/>
    <w:pPr>
      <w:ind w:left="4252"/>
    </w:pPr>
  </w:style>
  <w:style w:type="paragraph" w:styleId="Index8">
    <w:name w:val="index 8"/>
    <w:basedOn w:val="Normal"/>
    <w:next w:val="Normal"/>
    <w:semiHidden/>
    <w:rsid w:val="002405FC"/>
    <w:pPr>
      <w:ind w:left="1600" w:hanging="200"/>
    </w:pPr>
  </w:style>
  <w:style w:type="paragraph" w:styleId="Index9">
    <w:name w:val="index 9"/>
    <w:basedOn w:val="Normal"/>
    <w:next w:val="Normal"/>
    <w:semiHidden/>
    <w:rsid w:val="002405FC"/>
    <w:pPr>
      <w:ind w:left="1800" w:hanging="200"/>
    </w:pPr>
  </w:style>
  <w:style w:type="paragraph" w:styleId="Liste">
    <w:name w:val="List"/>
    <w:basedOn w:val="Normal"/>
    <w:rsid w:val="002405FC"/>
    <w:pPr>
      <w:ind w:left="283" w:hanging="283"/>
    </w:pPr>
  </w:style>
  <w:style w:type="paragraph" w:styleId="Liste2">
    <w:name w:val="List 2"/>
    <w:basedOn w:val="Normal"/>
    <w:rsid w:val="002405FC"/>
    <w:pPr>
      <w:ind w:left="566" w:hanging="283"/>
    </w:pPr>
  </w:style>
  <w:style w:type="paragraph" w:styleId="Liste3">
    <w:name w:val="List 3"/>
    <w:basedOn w:val="Normal"/>
    <w:rsid w:val="002405FC"/>
    <w:pPr>
      <w:ind w:left="849" w:hanging="283"/>
    </w:pPr>
  </w:style>
  <w:style w:type="paragraph" w:styleId="Liste4">
    <w:name w:val="List 4"/>
    <w:basedOn w:val="Normal"/>
    <w:rsid w:val="002405FC"/>
    <w:pPr>
      <w:ind w:left="1132" w:hanging="283"/>
    </w:pPr>
  </w:style>
  <w:style w:type="paragraph" w:styleId="Liste5">
    <w:name w:val="List 5"/>
    <w:basedOn w:val="Normal"/>
    <w:rsid w:val="002405FC"/>
    <w:pPr>
      <w:ind w:left="1415" w:hanging="283"/>
    </w:pPr>
  </w:style>
  <w:style w:type="paragraph" w:styleId="Listenumros">
    <w:name w:val="List Number"/>
    <w:basedOn w:val="Normal"/>
    <w:rsid w:val="002405FC"/>
    <w:pPr>
      <w:numPr>
        <w:numId w:val="20"/>
      </w:numPr>
    </w:pPr>
  </w:style>
  <w:style w:type="paragraph" w:styleId="Listenumros2">
    <w:name w:val="List Number 2"/>
    <w:basedOn w:val="Normal"/>
    <w:rsid w:val="002405FC"/>
    <w:pPr>
      <w:numPr>
        <w:numId w:val="21"/>
      </w:numPr>
    </w:pPr>
  </w:style>
  <w:style w:type="paragraph" w:styleId="Listenumros3">
    <w:name w:val="List Number 3"/>
    <w:basedOn w:val="Normal"/>
    <w:rsid w:val="002405FC"/>
    <w:pPr>
      <w:numPr>
        <w:numId w:val="22"/>
      </w:numPr>
    </w:pPr>
  </w:style>
  <w:style w:type="paragraph" w:styleId="Listenumros4">
    <w:name w:val="List Number 4"/>
    <w:basedOn w:val="Normal"/>
    <w:rsid w:val="002405FC"/>
    <w:pPr>
      <w:numPr>
        <w:numId w:val="23"/>
      </w:numPr>
    </w:pPr>
  </w:style>
  <w:style w:type="paragraph" w:styleId="Listenumros5">
    <w:name w:val="List Number 5"/>
    <w:basedOn w:val="Normal"/>
    <w:rsid w:val="002405FC"/>
    <w:pPr>
      <w:numPr>
        <w:numId w:val="24"/>
      </w:numPr>
    </w:pPr>
  </w:style>
  <w:style w:type="paragraph" w:styleId="Listepuces">
    <w:name w:val="List Bullet"/>
    <w:basedOn w:val="Normal"/>
    <w:rsid w:val="002405FC"/>
    <w:pPr>
      <w:numPr>
        <w:numId w:val="25"/>
      </w:numPr>
    </w:pPr>
  </w:style>
  <w:style w:type="paragraph" w:styleId="Listepuces2">
    <w:name w:val="List Bullet 2"/>
    <w:basedOn w:val="Normal"/>
    <w:rsid w:val="002405FC"/>
    <w:pPr>
      <w:numPr>
        <w:numId w:val="26"/>
      </w:numPr>
    </w:pPr>
  </w:style>
  <w:style w:type="paragraph" w:styleId="Listepuces3">
    <w:name w:val="List Bullet 3"/>
    <w:basedOn w:val="Normal"/>
    <w:rsid w:val="002405FC"/>
    <w:pPr>
      <w:numPr>
        <w:numId w:val="27"/>
      </w:numPr>
    </w:pPr>
  </w:style>
  <w:style w:type="paragraph" w:styleId="Listepuces4">
    <w:name w:val="List Bullet 4"/>
    <w:basedOn w:val="Normal"/>
    <w:rsid w:val="002405FC"/>
    <w:pPr>
      <w:numPr>
        <w:numId w:val="28"/>
      </w:numPr>
    </w:pPr>
  </w:style>
  <w:style w:type="paragraph" w:styleId="Listepuces5">
    <w:name w:val="List Bullet 5"/>
    <w:basedOn w:val="Normal"/>
    <w:rsid w:val="002405FC"/>
    <w:pPr>
      <w:numPr>
        <w:numId w:val="29"/>
      </w:numPr>
    </w:pPr>
  </w:style>
  <w:style w:type="paragraph" w:styleId="Listecontinue">
    <w:name w:val="List Continue"/>
    <w:basedOn w:val="Normal"/>
    <w:rsid w:val="002405FC"/>
    <w:pPr>
      <w:spacing w:after="120"/>
      <w:ind w:left="283"/>
    </w:pPr>
  </w:style>
  <w:style w:type="paragraph" w:styleId="Listecontinue2">
    <w:name w:val="List Continue 2"/>
    <w:basedOn w:val="Normal"/>
    <w:rsid w:val="002405FC"/>
    <w:pPr>
      <w:spacing w:after="120"/>
      <w:ind w:left="566"/>
    </w:pPr>
  </w:style>
  <w:style w:type="paragraph" w:styleId="Listecontinue3">
    <w:name w:val="List Continue 3"/>
    <w:basedOn w:val="Normal"/>
    <w:rsid w:val="002405FC"/>
    <w:pPr>
      <w:spacing w:after="120"/>
      <w:ind w:left="849"/>
    </w:pPr>
  </w:style>
  <w:style w:type="paragraph" w:styleId="Listecontinue4">
    <w:name w:val="List Continue 4"/>
    <w:basedOn w:val="Normal"/>
    <w:rsid w:val="002405FC"/>
    <w:pPr>
      <w:spacing w:after="120"/>
      <w:ind w:left="1132"/>
    </w:pPr>
  </w:style>
  <w:style w:type="paragraph" w:styleId="Listecontinue5">
    <w:name w:val="List Continue 5"/>
    <w:basedOn w:val="Normal"/>
    <w:rsid w:val="002405FC"/>
    <w:pPr>
      <w:spacing w:after="120"/>
      <w:ind w:left="1415"/>
    </w:pPr>
  </w:style>
  <w:style w:type="paragraph" w:styleId="NormalWeb">
    <w:name w:val="Normal (Web)"/>
    <w:basedOn w:val="Normal"/>
    <w:rsid w:val="002405FC"/>
    <w:rPr>
      <w:rFonts w:ascii="Times New Roman" w:hAnsi="Times New Roman" w:cs="Times New Roman"/>
      <w:sz w:val="24"/>
      <w:szCs w:val="24"/>
    </w:rPr>
  </w:style>
  <w:style w:type="paragraph" w:styleId="Normalcentr">
    <w:name w:val="Block Text"/>
    <w:basedOn w:val="Normal"/>
    <w:rsid w:val="002405FC"/>
    <w:pPr>
      <w:spacing w:after="120"/>
      <w:ind w:left="1440" w:right="1440"/>
    </w:pPr>
  </w:style>
  <w:style w:type="paragraph" w:styleId="Notedefin">
    <w:name w:val="endnote text"/>
    <w:basedOn w:val="Normal"/>
    <w:semiHidden/>
    <w:rsid w:val="002405FC"/>
  </w:style>
  <w:style w:type="paragraph" w:styleId="Objetducommentaire">
    <w:name w:val="annotation subject"/>
    <w:basedOn w:val="Commentaire"/>
    <w:next w:val="Commentaire"/>
    <w:semiHidden/>
    <w:rsid w:val="002405FC"/>
    <w:pPr>
      <w:spacing w:after="0" w:line="240" w:lineRule="auto"/>
    </w:pPr>
    <w:rPr>
      <w:sz w:val="20"/>
      <w:szCs w:val="20"/>
    </w:rPr>
  </w:style>
  <w:style w:type="paragraph" w:styleId="PrformatHTML">
    <w:name w:val="HTML Preformatted"/>
    <w:basedOn w:val="Normal"/>
    <w:rsid w:val="002405FC"/>
    <w:rPr>
      <w:rFonts w:ascii="Courier New" w:hAnsi="Courier New" w:cs="Courier New"/>
    </w:rPr>
  </w:style>
  <w:style w:type="paragraph" w:styleId="Retrait1religne">
    <w:name w:val="Body Text First Indent"/>
    <w:basedOn w:val="Corpsdetexte"/>
    <w:rsid w:val="002405FC"/>
    <w:pPr>
      <w:ind w:firstLine="210"/>
    </w:pPr>
  </w:style>
  <w:style w:type="paragraph" w:styleId="Retraitcorpsdetexte">
    <w:name w:val="Body Text Indent"/>
    <w:basedOn w:val="Normal"/>
    <w:rsid w:val="002405FC"/>
    <w:pPr>
      <w:spacing w:after="120"/>
      <w:ind w:left="283"/>
    </w:pPr>
  </w:style>
  <w:style w:type="paragraph" w:styleId="Retraitcorpsdetexte2">
    <w:name w:val="Body Text Indent 2"/>
    <w:basedOn w:val="Normal"/>
    <w:rsid w:val="002405FC"/>
    <w:pPr>
      <w:spacing w:after="120" w:line="480" w:lineRule="auto"/>
      <w:ind w:left="283"/>
    </w:pPr>
  </w:style>
  <w:style w:type="paragraph" w:styleId="Retraitcorpsdetexte3">
    <w:name w:val="Body Text Indent 3"/>
    <w:basedOn w:val="Normal"/>
    <w:rsid w:val="002405FC"/>
    <w:pPr>
      <w:spacing w:after="120"/>
      <w:ind w:left="283"/>
    </w:pPr>
    <w:rPr>
      <w:sz w:val="16"/>
      <w:szCs w:val="16"/>
    </w:rPr>
  </w:style>
  <w:style w:type="paragraph" w:styleId="Retraitcorpset1relig">
    <w:name w:val="Body Text First Indent 2"/>
    <w:basedOn w:val="Retraitcorpsdetexte"/>
    <w:rsid w:val="002405FC"/>
    <w:pPr>
      <w:ind w:firstLine="210"/>
    </w:pPr>
  </w:style>
  <w:style w:type="paragraph" w:styleId="Salutations">
    <w:name w:val="Salutation"/>
    <w:basedOn w:val="Normal"/>
    <w:next w:val="Normal"/>
    <w:rsid w:val="002405FC"/>
  </w:style>
  <w:style w:type="paragraph" w:styleId="Signature">
    <w:name w:val="Signature"/>
    <w:basedOn w:val="Normal"/>
    <w:rsid w:val="002405FC"/>
    <w:pPr>
      <w:ind w:left="4252"/>
    </w:pPr>
  </w:style>
  <w:style w:type="paragraph" w:styleId="Signaturelectronique">
    <w:name w:val="E-mail Signature"/>
    <w:basedOn w:val="Normal"/>
    <w:rsid w:val="002405FC"/>
  </w:style>
  <w:style w:type="paragraph" w:styleId="Sous-titre">
    <w:name w:val="Subtitle"/>
    <w:basedOn w:val="Normal"/>
    <w:qFormat/>
    <w:rsid w:val="002405FC"/>
    <w:pPr>
      <w:spacing w:after="60"/>
      <w:jc w:val="center"/>
      <w:outlineLvl w:val="1"/>
    </w:pPr>
    <w:rPr>
      <w:sz w:val="24"/>
      <w:szCs w:val="24"/>
    </w:rPr>
  </w:style>
  <w:style w:type="paragraph" w:styleId="Tabledesrfrencesjuridiques">
    <w:name w:val="table of authorities"/>
    <w:basedOn w:val="Normal"/>
    <w:next w:val="Normal"/>
    <w:semiHidden/>
    <w:rsid w:val="002405FC"/>
    <w:pPr>
      <w:ind w:left="200" w:hanging="200"/>
    </w:pPr>
  </w:style>
  <w:style w:type="paragraph" w:styleId="Textebrut">
    <w:name w:val="Plain Text"/>
    <w:basedOn w:val="Normal"/>
    <w:rsid w:val="002405FC"/>
    <w:rPr>
      <w:rFonts w:ascii="Courier New" w:hAnsi="Courier New" w:cs="Courier New"/>
    </w:rPr>
  </w:style>
  <w:style w:type="paragraph" w:styleId="Textedebulles">
    <w:name w:val="Balloon Text"/>
    <w:basedOn w:val="Normal"/>
    <w:semiHidden/>
    <w:rsid w:val="002405FC"/>
    <w:rPr>
      <w:rFonts w:ascii="Tahoma" w:hAnsi="Tahoma" w:cs="Tahoma"/>
      <w:sz w:val="16"/>
      <w:szCs w:val="16"/>
    </w:rPr>
  </w:style>
  <w:style w:type="paragraph" w:styleId="Textedemacro">
    <w:name w:val="macro"/>
    <w:semiHidden/>
    <w:rsid w:val="002405FC"/>
    <w:pPr>
      <w:widowControl w:val="0"/>
      <w:tabs>
        <w:tab w:val="left" w:pos="480"/>
        <w:tab w:val="left" w:pos="960"/>
        <w:tab w:val="left" w:pos="1440"/>
        <w:tab w:val="left" w:pos="1920"/>
        <w:tab w:val="left" w:pos="2400"/>
        <w:tab w:val="left" w:pos="2880"/>
        <w:tab w:val="left" w:pos="3360"/>
        <w:tab w:val="left" w:pos="3840"/>
        <w:tab w:val="left" w:pos="4320"/>
      </w:tabs>
      <w:spacing w:before="240"/>
    </w:pPr>
    <w:rPr>
      <w:rFonts w:ascii="Courier New" w:hAnsi="Courier New" w:cs="Courier New"/>
    </w:rPr>
  </w:style>
  <w:style w:type="paragraph" w:styleId="Titre">
    <w:name w:val="Title"/>
    <w:basedOn w:val="Normal"/>
    <w:qFormat/>
    <w:rsid w:val="002405FC"/>
    <w:pPr>
      <w:spacing w:after="60"/>
      <w:jc w:val="center"/>
      <w:outlineLvl w:val="0"/>
    </w:pPr>
    <w:rPr>
      <w:b/>
      <w:bCs/>
      <w:kern w:val="28"/>
      <w:sz w:val="32"/>
      <w:szCs w:val="32"/>
    </w:rPr>
  </w:style>
  <w:style w:type="paragraph" w:styleId="Titredenote">
    <w:name w:val="Note Heading"/>
    <w:basedOn w:val="Normal"/>
    <w:next w:val="Normal"/>
    <w:rsid w:val="002405FC"/>
  </w:style>
  <w:style w:type="paragraph" w:styleId="Titreindex">
    <w:name w:val="index heading"/>
    <w:basedOn w:val="Normal"/>
    <w:next w:val="Index1"/>
    <w:semiHidden/>
    <w:rsid w:val="002405FC"/>
    <w:rPr>
      <w:b/>
      <w:bCs/>
    </w:rPr>
  </w:style>
  <w:style w:type="paragraph" w:styleId="TitreTR">
    <w:name w:val="toa heading"/>
    <w:basedOn w:val="Normal"/>
    <w:next w:val="Normal"/>
    <w:semiHidden/>
    <w:rsid w:val="002405FC"/>
    <w:pPr>
      <w:spacing w:before="120"/>
    </w:pPr>
    <w:rPr>
      <w:b/>
      <w:bCs/>
      <w:sz w:val="24"/>
      <w:szCs w:val="24"/>
    </w:rPr>
  </w:style>
  <w:style w:type="paragraph" w:customStyle="1" w:styleId="FiligraneDRCCCD">
    <w:name w:val="FiligraneDRCCCD"/>
    <w:basedOn w:val="Normal"/>
    <w:rsid w:val="001138B9"/>
    <w:pPr>
      <w:spacing w:before="0"/>
      <w:jc w:val="center"/>
    </w:pPr>
    <w:rPr>
      <w:color w:val="FF0000"/>
    </w:rPr>
  </w:style>
  <w:style w:type="character" w:customStyle="1" w:styleId="Titre4Car">
    <w:name w:val="Titre 4 Car"/>
    <w:link w:val="Titre4"/>
    <w:rsid w:val="001138B9"/>
    <w:rPr>
      <w:rFonts w:ascii="Arial" w:hAnsi="Arial" w:cs="Arial"/>
      <w:b/>
      <w:bCs/>
      <w:color w:val="008000"/>
      <w:sz w:val="26"/>
      <w:szCs w:val="26"/>
    </w:rPr>
  </w:style>
  <w:style w:type="character" w:customStyle="1" w:styleId="Titre5Car">
    <w:name w:val="Titre 5 Car"/>
    <w:link w:val="Titre5"/>
    <w:rsid w:val="001138B9"/>
    <w:rPr>
      <w:rFonts w:ascii="Arial" w:hAnsi="Arial" w:cs="Arial"/>
      <w:b/>
      <w:bCs/>
      <w:color w:val="000000"/>
      <w:sz w:val="24"/>
      <w:szCs w:val="24"/>
    </w:rPr>
  </w:style>
  <w:style w:type="character" w:styleId="Lienhypertexte">
    <w:name w:val="Hyperlink"/>
    <w:uiPriority w:val="99"/>
    <w:rsid w:val="001138B9"/>
    <w:rPr>
      <w:color w:val="0000FF"/>
      <w:u w:val="single"/>
    </w:rPr>
  </w:style>
  <w:style w:type="character" w:styleId="Lienhypertextesuivivisit">
    <w:name w:val="FollowedHyperlink"/>
    <w:rsid w:val="001138B9"/>
    <w:rPr>
      <w:color w:val="800080"/>
      <w:u w:val="single"/>
    </w:rPr>
  </w:style>
  <w:style w:type="paragraph" w:styleId="Rvision">
    <w:name w:val="Revision"/>
    <w:hidden/>
    <w:uiPriority w:val="99"/>
    <w:semiHidden/>
    <w:rsid w:val="001138B9"/>
    <w:rPr>
      <w:rFonts w:ascii="Arial" w:hAnsi="Arial" w:cs="Arial"/>
    </w:rPr>
  </w:style>
  <w:style w:type="paragraph" w:customStyle="1" w:styleId="CarCar1">
    <w:name w:val="Car Car1"/>
    <w:basedOn w:val="Normal"/>
    <w:rsid w:val="001138B9"/>
    <w:pPr>
      <w:widowControl/>
      <w:spacing w:before="0" w:after="160" w:line="240" w:lineRule="exact"/>
    </w:pPr>
    <w:rPr>
      <w:rFonts w:cs="Times New Roman"/>
      <w:szCs w:val="24"/>
    </w:rPr>
  </w:style>
  <w:style w:type="character" w:customStyle="1" w:styleId="ExigencesCorpsCar">
    <w:name w:val="Exigences_Corps Car"/>
    <w:link w:val="ExigencesCorps"/>
    <w:rsid w:val="001138B9"/>
    <w:rPr>
      <w:rFonts w:ascii="Arial" w:hAnsi="Arial" w:cs="Arial"/>
    </w:rPr>
  </w:style>
  <w:style w:type="paragraph" w:styleId="Paragraphedeliste">
    <w:name w:val="List Paragraph"/>
    <w:basedOn w:val="Normal"/>
    <w:link w:val="ParagraphedelisteCar"/>
    <w:uiPriority w:val="34"/>
    <w:qFormat/>
    <w:rsid w:val="001138B9"/>
    <w:pPr>
      <w:widowControl/>
      <w:spacing w:before="0"/>
      <w:ind w:left="720"/>
    </w:pPr>
    <w:rPr>
      <w:rFonts w:ascii="Calibri" w:hAnsi="Calibri" w:cs="Times New Roman"/>
      <w:sz w:val="22"/>
      <w:szCs w:val="22"/>
      <w:lang w:eastAsia="en-US"/>
    </w:rPr>
  </w:style>
  <w:style w:type="character" w:customStyle="1" w:styleId="CommentaireCar">
    <w:name w:val="Commentaire Car"/>
    <w:basedOn w:val="Policepardfaut"/>
    <w:link w:val="Commentaire"/>
    <w:semiHidden/>
    <w:rsid w:val="00025B1B"/>
    <w:rPr>
      <w:rFonts w:ascii="Arial" w:hAnsi="Arial" w:cs="Arial"/>
      <w:b/>
      <w:bCs/>
      <w:sz w:val="16"/>
      <w:szCs w:val="16"/>
    </w:rPr>
  </w:style>
  <w:style w:type="character" w:customStyle="1" w:styleId="ExigencesNomCar">
    <w:name w:val="Exigences_Nom Car"/>
    <w:link w:val="ExigencesNom"/>
    <w:rsid w:val="00766FE1"/>
    <w:rPr>
      <w:rFonts w:ascii="Arial" w:hAnsi="Arial" w:cs="Arial"/>
      <w:b/>
      <w:bCs/>
    </w:rPr>
  </w:style>
  <w:style w:type="character" w:customStyle="1" w:styleId="ExigencesJustificatifCar">
    <w:name w:val="Exigences_Justificatif Car"/>
    <w:link w:val="ExigencesJustificatif"/>
    <w:locked/>
    <w:rsid w:val="00ED0C3E"/>
    <w:rPr>
      <w:rFonts w:ascii="Arial" w:hAnsi="Arial" w:cs="Arial"/>
      <w:i/>
      <w:iCs/>
      <w:color w:val="0000FF"/>
    </w:rPr>
  </w:style>
  <w:style w:type="character" w:styleId="Accentuation">
    <w:name w:val="Emphasis"/>
    <w:basedOn w:val="Policepardfaut"/>
    <w:uiPriority w:val="20"/>
    <w:qFormat/>
    <w:rsid w:val="00535DE2"/>
    <w:rPr>
      <w:b/>
      <w:bCs/>
      <w:i w:val="0"/>
      <w:iCs w:val="0"/>
    </w:rPr>
  </w:style>
  <w:style w:type="paragraph" w:customStyle="1" w:styleId="Paragraphejustifi">
    <w:name w:val="Paragraphe justifié"/>
    <w:basedOn w:val="Normal"/>
    <w:rsid w:val="000E4E15"/>
    <w:pPr>
      <w:widowControl/>
      <w:spacing w:before="0" w:line="240" w:lineRule="atLeast"/>
      <w:jc w:val="both"/>
    </w:pPr>
    <w:rPr>
      <w:rFonts w:eastAsiaTheme="minorHAnsi" w:cstheme="minorBidi"/>
      <w:lang w:eastAsia="en-US"/>
    </w:rPr>
  </w:style>
  <w:style w:type="character" w:customStyle="1" w:styleId="ParagraphedelisteCar">
    <w:name w:val="Paragraphe de liste Car"/>
    <w:link w:val="Paragraphedeliste"/>
    <w:uiPriority w:val="34"/>
    <w:rsid w:val="000E4E15"/>
    <w:rPr>
      <w:rFonts w:ascii="Calibri" w:hAnsi="Calibri"/>
      <w:sz w:val="22"/>
      <w:szCs w:val="22"/>
      <w:lang w:eastAsia="en-US"/>
    </w:rPr>
  </w:style>
  <w:style w:type="character" w:customStyle="1" w:styleId="ExigencesReponseCar">
    <w:name w:val="Exigences_Reponse Car"/>
    <w:link w:val="ExigencesReponse"/>
    <w:rsid w:val="00124C16"/>
    <w:rPr>
      <w:rFonts w:ascii="Arial" w:hAnsi="Arial" w:cs="Arial"/>
      <w:b/>
      <w:bCs/>
      <w:i/>
      <w:iCs/>
      <w:sz w:val="18"/>
      <w:szCs w:val="18"/>
    </w:rPr>
  </w:style>
  <w:style w:type="character" w:customStyle="1" w:styleId="Titre3Car">
    <w:name w:val="Titre 3 Car"/>
    <w:basedOn w:val="Policepardfaut"/>
    <w:link w:val="Titre3"/>
    <w:rsid w:val="003A37BF"/>
    <w:rPr>
      <w:rFonts w:ascii="Arial" w:hAnsi="Arial" w:cs="Arial"/>
      <w:b/>
      <w:bCs/>
      <w:color w:val="000080"/>
      <w:sz w:val="28"/>
      <w:szCs w:val="28"/>
    </w:rPr>
  </w:style>
  <w:style w:type="character" w:customStyle="1" w:styleId="Titre2Car">
    <w:name w:val="Titre 2 Car"/>
    <w:basedOn w:val="Policepardfaut"/>
    <w:link w:val="Titre2"/>
    <w:rsid w:val="00982687"/>
    <w:rPr>
      <w:rFonts w:ascii="Arial" w:hAnsi="Arial" w:cs="Arial"/>
      <w:b/>
      <w:bCs/>
      <w:caps/>
      <w:color w:val="0000FF"/>
      <w:sz w:val="30"/>
      <w:szCs w:val="30"/>
    </w:rPr>
  </w:style>
  <w:style w:type="character" w:customStyle="1" w:styleId="En-tteCar">
    <w:name w:val="En-tête Car"/>
    <w:basedOn w:val="Policepardfaut"/>
    <w:link w:val="En-tte"/>
    <w:uiPriority w:val="99"/>
    <w:rsid w:val="00B20B98"/>
    <w:rPr>
      <w:rFonts w:ascii="Arial" w:hAnsi="Arial" w:cs="Arial"/>
      <w:color w:val="FF0000"/>
    </w:rPr>
  </w:style>
  <w:style w:type="table" w:styleId="Tableausimple2">
    <w:name w:val="Plain Table 2"/>
    <w:basedOn w:val="TableauNormal"/>
    <w:uiPriority w:val="42"/>
    <w:rsid w:val="00EE081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ieddepageCar">
    <w:name w:val="Pied de page Car"/>
    <w:basedOn w:val="Policepardfaut"/>
    <w:link w:val="Pieddepage"/>
    <w:rsid w:val="007A3A41"/>
    <w:rPr>
      <w:rFonts w:ascii="Arial" w:hAnsi="Arial" w:cs="Arial"/>
      <w:color w:val="0000FF"/>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710023">
      <w:bodyDiv w:val="1"/>
      <w:marLeft w:val="0"/>
      <w:marRight w:val="0"/>
      <w:marTop w:val="0"/>
      <w:marBottom w:val="0"/>
      <w:divBdr>
        <w:top w:val="none" w:sz="0" w:space="0" w:color="auto"/>
        <w:left w:val="none" w:sz="0" w:space="0" w:color="auto"/>
        <w:bottom w:val="none" w:sz="0" w:space="0" w:color="auto"/>
        <w:right w:val="none" w:sz="0" w:space="0" w:color="auto"/>
      </w:divBdr>
    </w:div>
    <w:div w:id="385227961">
      <w:bodyDiv w:val="1"/>
      <w:marLeft w:val="0"/>
      <w:marRight w:val="0"/>
      <w:marTop w:val="0"/>
      <w:marBottom w:val="0"/>
      <w:divBdr>
        <w:top w:val="none" w:sz="0" w:space="0" w:color="auto"/>
        <w:left w:val="none" w:sz="0" w:space="0" w:color="auto"/>
        <w:bottom w:val="none" w:sz="0" w:space="0" w:color="auto"/>
        <w:right w:val="none" w:sz="0" w:space="0" w:color="auto"/>
      </w:divBdr>
    </w:div>
    <w:div w:id="877205934">
      <w:bodyDiv w:val="1"/>
      <w:marLeft w:val="0"/>
      <w:marRight w:val="0"/>
      <w:marTop w:val="0"/>
      <w:marBottom w:val="0"/>
      <w:divBdr>
        <w:top w:val="none" w:sz="0" w:space="0" w:color="auto"/>
        <w:left w:val="none" w:sz="0" w:space="0" w:color="auto"/>
        <w:bottom w:val="none" w:sz="0" w:space="0" w:color="auto"/>
        <w:right w:val="none" w:sz="0" w:space="0" w:color="auto"/>
      </w:divBdr>
    </w:div>
    <w:div w:id="963580231">
      <w:bodyDiv w:val="1"/>
      <w:marLeft w:val="0"/>
      <w:marRight w:val="0"/>
      <w:marTop w:val="0"/>
      <w:marBottom w:val="0"/>
      <w:divBdr>
        <w:top w:val="none" w:sz="0" w:space="0" w:color="auto"/>
        <w:left w:val="none" w:sz="0" w:space="0" w:color="auto"/>
        <w:bottom w:val="none" w:sz="0" w:space="0" w:color="auto"/>
        <w:right w:val="none" w:sz="0" w:space="0" w:color="auto"/>
      </w:divBdr>
    </w:div>
    <w:div w:id="1607351099">
      <w:bodyDiv w:val="1"/>
      <w:marLeft w:val="0"/>
      <w:marRight w:val="0"/>
      <w:marTop w:val="0"/>
      <w:marBottom w:val="0"/>
      <w:divBdr>
        <w:top w:val="none" w:sz="0" w:space="0" w:color="auto"/>
        <w:left w:val="none" w:sz="0" w:space="0" w:color="auto"/>
        <w:bottom w:val="none" w:sz="0" w:space="0" w:color="auto"/>
        <w:right w:val="none" w:sz="0" w:space="0" w:color="auto"/>
      </w:divBdr>
    </w:div>
    <w:div w:id="1698384978">
      <w:bodyDiv w:val="1"/>
      <w:marLeft w:val="0"/>
      <w:marRight w:val="0"/>
      <w:marTop w:val="0"/>
      <w:marBottom w:val="0"/>
      <w:divBdr>
        <w:top w:val="none" w:sz="0" w:space="0" w:color="auto"/>
        <w:left w:val="none" w:sz="0" w:space="0" w:color="auto"/>
        <w:bottom w:val="none" w:sz="0" w:space="0" w:color="auto"/>
        <w:right w:val="none" w:sz="0" w:space="0" w:color="auto"/>
      </w:divBdr>
    </w:div>
    <w:div w:id="1708524909">
      <w:bodyDiv w:val="1"/>
      <w:marLeft w:val="0"/>
      <w:marRight w:val="0"/>
      <w:marTop w:val="0"/>
      <w:marBottom w:val="0"/>
      <w:divBdr>
        <w:top w:val="none" w:sz="0" w:space="0" w:color="auto"/>
        <w:left w:val="none" w:sz="0" w:space="0" w:color="auto"/>
        <w:bottom w:val="none" w:sz="0" w:space="0" w:color="auto"/>
        <w:right w:val="none" w:sz="0" w:space="0" w:color="auto"/>
      </w:divBdr>
    </w:div>
    <w:div w:id="1759861187">
      <w:bodyDiv w:val="1"/>
      <w:marLeft w:val="0"/>
      <w:marRight w:val="0"/>
      <w:marTop w:val="0"/>
      <w:marBottom w:val="0"/>
      <w:divBdr>
        <w:top w:val="none" w:sz="0" w:space="0" w:color="auto"/>
        <w:left w:val="none" w:sz="0" w:space="0" w:color="auto"/>
        <w:bottom w:val="none" w:sz="0" w:space="0" w:color="auto"/>
        <w:right w:val="none" w:sz="0" w:space="0" w:color="auto"/>
      </w:divBdr>
      <w:divsChild>
        <w:div w:id="1578855971">
          <w:marLeft w:val="0"/>
          <w:marRight w:val="0"/>
          <w:marTop w:val="0"/>
          <w:marBottom w:val="0"/>
          <w:divBdr>
            <w:top w:val="none" w:sz="0" w:space="0" w:color="auto"/>
            <w:left w:val="none" w:sz="0" w:space="0" w:color="auto"/>
            <w:bottom w:val="none" w:sz="0" w:space="0" w:color="auto"/>
            <w:right w:val="none" w:sz="0" w:space="0" w:color="auto"/>
          </w:divBdr>
        </w:div>
      </w:divsChild>
    </w:div>
    <w:div w:id="1798329305">
      <w:bodyDiv w:val="1"/>
      <w:marLeft w:val="0"/>
      <w:marRight w:val="0"/>
      <w:marTop w:val="0"/>
      <w:marBottom w:val="0"/>
      <w:divBdr>
        <w:top w:val="none" w:sz="0" w:space="0" w:color="auto"/>
        <w:left w:val="none" w:sz="0" w:space="0" w:color="auto"/>
        <w:bottom w:val="none" w:sz="0" w:space="0" w:color="auto"/>
        <w:right w:val="none" w:sz="0" w:space="0" w:color="auto"/>
      </w:divBdr>
    </w:div>
    <w:div w:id="1873572659">
      <w:bodyDiv w:val="1"/>
      <w:marLeft w:val="0"/>
      <w:marRight w:val="0"/>
      <w:marTop w:val="0"/>
      <w:marBottom w:val="0"/>
      <w:divBdr>
        <w:top w:val="none" w:sz="0" w:space="0" w:color="auto"/>
        <w:left w:val="none" w:sz="0" w:space="0" w:color="auto"/>
        <w:bottom w:val="none" w:sz="0" w:space="0" w:color="auto"/>
        <w:right w:val="none" w:sz="0" w:space="0" w:color="auto"/>
      </w:divBdr>
    </w:div>
    <w:div w:id="1880118338">
      <w:bodyDiv w:val="1"/>
      <w:marLeft w:val="0"/>
      <w:marRight w:val="0"/>
      <w:marTop w:val="0"/>
      <w:marBottom w:val="0"/>
      <w:divBdr>
        <w:top w:val="none" w:sz="0" w:space="0" w:color="auto"/>
        <w:left w:val="none" w:sz="0" w:space="0" w:color="auto"/>
        <w:bottom w:val="none" w:sz="0" w:space="0" w:color="auto"/>
        <w:right w:val="none" w:sz="0" w:space="0" w:color="auto"/>
      </w:divBdr>
    </w:div>
    <w:div w:id="208780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ineLogicielle@cnes.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Bacchus\Gdoc\ModeleGDO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74F12D92DFDAE646A453EE09844C30DB007ADF6FC067062747916D0FAF3C5C82D3" ma:contentTypeVersion="24" ma:contentTypeDescription="" ma:contentTypeScope="" ma:versionID="a913aee01d64b0b477a2f3aed4ec82ae">
  <xsd:schema xmlns:xsd="http://www.w3.org/2001/XMLSchema" xmlns:xs="http://www.w3.org/2001/XMLSchema" xmlns:p="http://schemas.microsoft.com/office/2006/metadata/properties" xmlns:ns2="1480e229-d1f0-4dea-859f-b8c45efabb7a" targetNamespace="http://schemas.microsoft.com/office/2006/metadata/properties" ma:root="true" ma:fieldsID="abc71343714ab5426a983393897c6490" ns2:_="">
    <xsd:import namespace="1480e229-d1f0-4dea-859f-b8c45efabb7a"/>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30dc07b0-0fc0-4540-8ac9-65652b769f81}" ma:internalName="TaxCatchAll" ma:showField="CatchAllData" ma:web="f4c6e478-4965-4c21-80a3-7629e8c2df5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30dc07b0-0fc0-4540-8ac9-65652b769f81}" ma:internalName="TaxCatchAllLabel" ma:readOnly="true" ma:showField="CatchAllDataLabel" ma:web="f4c6e478-4965-4c21-80a3-7629e8c2df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3899476-92d5-47bd-aa4b-8ef5a50c3054" ContentTypeId="0x0101008BA2EC32BB3849CFA34975D0F55D50D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documentManagement>
</p:properties>
</file>

<file path=customXml/itemProps1.xml><?xml version="1.0" encoding="utf-8"?>
<ds:datastoreItem xmlns:ds="http://schemas.openxmlformats.org/officeDocument/2006/customXml" ds:itemID="{53938BF1-C1E9-4B31-8342-EC6F2EE29A75}">
  <ds:schemaRefs>
    <ds:schemaRef ds:uri="http://schemas.openxmlformats.org/officeDocument/2006/bibliography"/>
  </ds:schemaRefs>
</ds:datastoreItem>
</file>

<file path=customXml/itemProps2.xml><?xml version="1.0" encoding="utf-8"?>
<ds:datastoreItem xmlns:ds="http://schemas.openxmlformats.org/officeDocument/2006/customXml" ds:itemID="{1449ABA6-F944-4889-8FC8-7483BCDC076D}"/>
</file>

<file path=customXml/itemProps3.xml><?xml version="1.0" encoding="utf-8"?>
<ds:datastoreItem xmlns:ds="http://schemas.openxmlformats.org/officeDocument/2006/customXml" ds:itemID="{9E8A0883-1716-4829-A819-7BB129B88CCB}"/>
</file>

<file path=customXml/itemProps4.xml><?xml version="1.0" encoding="utf-8"?>
<ds:datastoreItem xmlns:ds="http://schemas.openxmlformats.org/officeDocument/2006/customXml" ds:itemID="{06FB58A5-CA1B-4B0A-BD14-88BA73CD6919}"/>
</file>

<file path=customXml/itemProps5.xml><?xml version="1.0" encoding="utf-8"?>
<ds:datastoreItem xmlns:ds="http://schemas.openxmlformats.org/officeDocument/2006/customXml" ds:itemID="{58356D20-65E9-4C05-82B0-6C9AD516CE03}"/>
</file>

<file path=docProps/app.xml><?xml version="1.0" encoding="utf-8"?>
<Properties xmlns="http://schemas.openxmlformats.org/officeDocument/2006/extended-properties" xmlns:vt="http://schemas.openxmlformats.org/officeDocument/2006/docPropsVTypes">
  <Template>ModeleGDOC.dot</Template>
  <TotalTime>0</TotalTime>
  <Pages>14</Pages>
  <Words>2008</Words>
  <Characters>11046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(EXIGENCES )</vt:lpstr>
    </vt:vector>
  </TitlesOfParts>
  <Manager>TEODOMANTE Sylvain	DNO/DA /AQ</Manager>
  <Company>CNES</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(EXIGENCES )</dc:title>
  <dc:subject>Ce document présente les exigences liées à l’utilisation de l’Usine Logicielle CNES dans un accords cadre informatique.</dc:subject>
  <dc:creator>Groupe de Travail ACSIS - ACCIOME</dc:creator>
  <cp:keywords>Qualité, Gestion de Configuration, accord cadre, exigences</cp:keywords>
  <dc:description>Fonctionne avec les fichiers :_x000d_
     GDOC.dot, _x000d_
     sysGDOC.dot</dc:description>
  <cp:lastModifiedBy>Morand Eric</cp:lastModifiedBy>
  <cp:revision>2</cp:revision>
  <cp:lastPrinted>2022-01-14T08:21:00Z</cp:lastPrinted>
  <dcterms:created xsi:type="dcterms:W3CDTF">2022-01-14T08:21:00Z</dcterms:created>
  <dcterms:modified xsi:type="dcterms:W3CDTF">2022-01-14T08:21:00Z</dcterms:modified>
  <cp:category>GDOC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
    <vt:i4>4310</vt:i4>
  </property>
  <property fmtid="{D5CDD505-2E9C-101B-9397-08002B2CF9AE}" pid="3" name="identifying_number">
    <vt:lpwstr>DNO/DA/AQ/2021-xxx</vt:lpwstr>
  </property>
  <property fmtid="{D5CDD505-2E9C-101B-9397-08002B2CF9AE}" pid="4" name="change_level">
    <vt:lpwstr>PR</vt:lpwstr>
  </property>
  <property fmtid="{D5CDD505-2E9C-101B-9397-08002B2CF9AE}" pid="5" name="change_date">
    <vt:lpwstr>23/11/2021</vt:lpwstr>
  </property>
  <property fmtid="{D5CDD505-2E9C-101B-9397-08002B2CF9AE}" pid="6" name="issue_level">
    <vt:lpwstr>00</vt:lpwstr>
  </property>
  <property fmtid="{D5CDD505-2E9C-101B-9397-08002B2CF9AE}" pid="7" name="issue_date">
    <vt:lpwstr>23/11/2021</vt:lpwstr>
  </property>
  <property fmtid="{D5CDD505-2E9C-101B-9397-08002B2CF9AE}" pid="8" name="declass_date">
    <vt:lpwstr/>
  </property>
  <property fmtid="{D5CDD505-2E9C-101B-9397-08002B2CF9AE}" pid="9" name="status_code">
    <vt:lpwstr>Released</vt:lpwstr>
  </property>
  <property fmtid="{D5CDD505-2E9C-101B-9397-08002B2CF9AE}" pid="10" name="element_code">
    <vt:lpwstr>typ</vt:lpwstr>
  </property>
  <property fmtid="{D5CDD505-2E9C-101B-9397-08002B2CF9AE}" pid="11" name="changes_managed_by_sender">
    <vt:lpwstr>false</vt:lpwstr>
  </property>
  <property fmtid="{D5CDD505-2E9C-101B-9397-08002B2CF9AE}" pid="12" name="language_code">
    <vt:lpwstr>FR</vt:lpwstr>
  </property>
  <property fmtid="{D5CDD505-2E9C-101B-9397-08002B2CF9AE}" pid="13" name="design_activity_code">
    <vt:lpwstr>CN</vt:lpwstr>
  </property>
  <property fmtid="{D5CDD505-2E9C-101B-9397-08002B2CF9AE}" pid="14" name="address">
    <vt:lpwstr>CNES TOULOUSE (CST) : 18 av. E.Belin 31401 TOULOUSE Cedex 9</vt:lpwstr>
  </property>
  <property fmtid="{D5CDD505-2E9C-101B-9397-08002B2CF9AE}" pid="15" name="ContentTypeId">
    <vt:lpwstr>0x0101008BA2EC32BB3849CFA34975D0F55D50D00074F12D92DFDAE646A453EE09844C30DB007ADF6FC067062747916D0FAF3C5C82D3</vt:lpwstr>
  </property>
</Properties>
</file>